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09" w:type="dxa"/>
        <w:jc w:val="center"/>
        <w:tblBorders>
          <w:insideH w:val="single" w:sz="4" w:space="0" w:color="auto"/>
          <w:insideV w:val="single" w:sz="4" w:space="0" w:color="auto"/>
        </w:tblBorders>
        <w:tblLook w:val="01E0" w:firstRow="1" w:lastRow="1" w:firstColumn="1" w:lastColumn="1" w:noHBand="0" w:noVBand="0"/>
      </w:tblPr>
      <w:tblGrid>
        <w:gridCol w:w="2954"/>
        <w:gridCol w:w="4056"/>
        <w:gridCol w:w="2299"/>
      </w:tblGrid>
      <w:tr w:rsidR="00191A4D" w:rsidRPr="00EB08A2" w:rsidTr="00191A4D">
        <w:trPr>
          <w:trHeight w:val="1287"/>
          <w:jc w:val="center"/>
        </w:trPr>
        <w:tc>
          <w:tcPr>
            <w:tcW w:w="2954" w:type="dxa"/>
            <w:tcBorders>
              <w:top w:val="nil"/>
              <w:bottom w:val="nil"/>
              <w:right w:val="nil"/>
            </w:tcBorders>
            <w:hideMark/>
          </w:tcPr>
          <w:p w:rsidR="00191A4D" w:rsidRPr="00EB08A2" w:rsidRDefault="00191A4D" w:rsidP="009F359D">
            <w:pPr>
              <w:rPr>
                <w:rFonts w:cs="Arial"/>
              </w:rPr>
            </w:pPr>
            <w:r>
              <w:rPr>
                <w:rFonts w:cs="Arial"/>
                <w:noProof/>
                <w:lang w:val="en-IE" w:eastAsia="en-IE"/>
              </w:rPr>
              <mc:AlternateContent>
                <mc:Choice Requires="wps">
                  <w:drawing>
                    <wp:anchor distT="4294967292" distB="4294967292" distL="114300" distR="114300" simplePos="0" relativeHeight="251659264" behindDoc="0" locked="0" layoutInCell="1" allowOverlap="1" wp14:anchorId="036615AE" wp14:editId="7E5A69A2">
                      <wp:simplePos x="0" y="0"/>
                      <wp:positionH relativeFrom="column">
                        <wp:posOffset>-82550</wp:posOffset>
                      </wp:positionH>
                      <wp:positionV relativeFrom="paragraph">
                        <wp:posOffset>621029</wp:posOffset>
                      </wp:positionV>
                      <wp:extent cx="5756910" cy="0"/>
                      <wp:effectExtent l="0" t="0" r="15240" b="1905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A3F00" id="Line 10"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DONUyGgIAADMEAAAOAAAAAAAAAAAAAAAAAC4CAABkcnMvZTJvRG9jLnhtbFBLAQItABQA&#10;BgAIAAAAIQD9ADoS3QAAAAkBAAAPAAAAAAAAAAAAAAAAAHQEAABkcnMvZG93bnJldi54bWxQSwUG&#10;AAAAAAQABADzAAAAfgUAAAAA&#10;"/>
                  </w:pict>
                </mc:Fallback>
              </mc:AlternateContent>
            </w:r>
            <w:r w:rsidRPr="00EB08A2">
              <w:rPr>
                <w:rFonts w:cs="Arial"/>
              </w:rPr>
              <w:t xml:space="preserve"> </w:t>
            </w:r>
          </w:p>
        </w:tc>
        <w:tc>
          <w:tcPr>
            <w:tcW w:w="4056" w:type="dxa"/>
            <w:tcBorders>
              <w:left w:val="nil"/>
              <w:right w:val="nil"/>
            </w:tcBorders>
            <w:hideMark/>
          </w:tcPr>
          <w:p w:rsidR="00191A4D" w:rsidRPr="00EB08A2" w:rsidRDefault="00191A4D" w:rsidP="009F359D">
            <w:pPr>
              <w:rPr>
                <w:rFonts w:cs="Arial"/>
              </w:rPr>
            </w:pPr>
            <w:r w:rsidRPr="00EB08A2">
              <w:rPr>
                <w:rFonts w:cs="Arial"/>
                <w:noProof/>
                <w:lang w:val="en-IE" w:eastAsia="en-IE"/>
              </w:rPr>
              <w:drawing>
                <wp:inline distT="0" distB="0" distL="0" distR="0" wp14:anchorId="6D93593F" wp14:editId="48D3A738">
                  <wp:extent cx="2438400" cy="704850"/>
                  <wp:effectExtent l="0" t="0" r="0" b="0"/>
                  <wp:docPr id="3"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704850"/>
                          </a:xfrm>
                          <a:prstGeom prst="rect">
                            <a:avLst/>
                          </a:prstGeom>
                          <a:noFill/>
                          <a:ln>
                            <a:noFill/>
                          </a:ln>
                        </pic:spPr>
                      </pic:pic>
                    </a:graphicData>
                  </a:graphic>
                </wp:inline>
              </w:drawing>
            </w:r>
          </w:p>
        </w:tc>
        <w:tc>
          <w:tcPr>
            <w:tcW w:w="2299" w:type="dxa"/>
            <w:tcBorders>
              <w:top w:val="nil"/>
              <w:left w:val="nil"/>
              <w:bottom w:val="nil"/>
            </w:tcBorders>
            <w:hideMark/>
          </w:tcPr>
          <w:p w:rsidR="00191A4D" w:rsidRPr="00EB08A2" w:rsidRDefault="00191A4D" w:rsidP="009F359D">
            <w:pPr>
              <w:jc w:val="right"/>
              <w:rPr>
                <w:rFonts w:cs="Arial"/>
              </w:rPr>
            </w:pPr>
            <w:r w:rsidRPr="00EB08A2">
              <w:rPr>
                <w:rFonts w:cs="Arial"/>
                <w:b/>
                <w:i/>
                <w:sz w:val="48"/>
                <w:szCs w:val="48"/>
              </w:rPr>
              <w:t>E</w:t>
            </w:r>
          </w:p>
        </w:tc>
      </w:tr>
    </w:tbl>
    <w:p w:rsidR="00437023" w:rsidRPr="0008340E" w:rsidRDefault="00154F17" w:rsidP="00B43C41">
      <w:pPr>
        <w:textAlignment w:val="center"/>
      </w:pPr>
      <w:bookmarkStart w:id="0" w:name="headings"/>
      <w:bookmarkEnd w:id="0"/>
      <w:r w:rsidRPr="00154F17">
        <w:rPr>
          <w:rFonts w:cs="Arial"/>
          <w:noProof/>
          <w:lang w:val="en-IE" w:eastAsia="en-IE"/>
        </w:rPr>
        <mc:AlternateContent>
          <mc:Choice Requires="wps">
            <w:drawing>
              <wp:anchor distT="45720" distB="45720" distL="114300" distR="114300" simplePos="0" relativeHeight="251661312" behindDoc="0" locked="0" layoutInCell="1" allowOverlap="1" wp14:anchorId="281F39FF" wp14:editId="5100B42B">
                <wp:simplePos x="0" y="0"/>
                <wp:positionH relativeFrom="column">
                  <wp:posOffset>4099561</wp:posOffset>
                </wp:positionH>
                <wp:positionV relativeFrom="paragraph">
                  <wp:posOffset>-816927</wp:posOffset>
                </wp:positionV>
                <wp:extent cx="1704658" cy="556895"/>
                <wp:effectExtent l="0" t="0" r="1016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658" cy="556895"/>
                        </a:xfrm>
                        <a:prstGeom prst="rect">
                          <a:avLst/>
                        </a:prstGeom>
                        <a:solidFill>
                          <a:srgbClr val="FFFFFF"/>
                        </a:solidFill>
                        <a:ln w="9525">
                          <a:solidFill>
                            <a:srgbClr val="000000"/>
                          </a:solidFill>
                          <a:miter lim="800000"/>
                          <a:headEnd/>
                          <a:tailEnd/>
                        </a:ln>
                      </wps:spPr>
                      <wps:txbx>
                        <w:txbxContent>
                          <w:p w:rsidR="00C7656B" w:rsidRDefault="00C7656B">
                            <w:pPr>
                              <w:rPr>
                                <w:ins w:id="1" w:author="Seamus Doyle" w:date="2016-03-17T18:51:00Z"/>
                              </w:rPr>
                            </w:pPr>
                            <w:r>
                              <w:t>ENAV</w:t>
                            </w:r>
                            <w:r>
                              <w:t>18-14.1.28</w:t>
                            </w:r>
                          </w:p>
                          <w:p w:rsidR="00154F17" w:rsidRDefault="00C7656B">
                            <w:r>
                              <w:t xml:space="preserve">Formerly </w:t>
                            </w:r>
                            <w:r w:rsidR="00154F17">
                              <w:t>ENAV18-11.8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1F39FF" id="_x0000_t202" coordsize="21600,21600" o:spt="202" path="m,l,21600r21600,l21600,xe">
                <v:stroke joinstyle="miter"/>
                <v:path gradientshapeok="t" o:connecttype="rect"/>
              </v:shapetype>
              <v:shape id="Text Box 2" o:spid="_x0000_s1026" type="#_x0000_t202" style="position:absolute;left:0;text-align:left;margin-left:322.8pt;margin-top:-64.3pt;width:134.25pt;height:43.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">
                <v:textbox>
                  <w:txbxContent>
                    <w:p w:rsidR="00C7656B" w:rsidRDefault="00C7656B">
                      <w:pPr>
                        <w:rPr>
                          <w:ins w:id="2" w:author="Seamus Doyle" w:date="2016-03-17T18:51:00Z"/>
                        </w:rPr>
                      </w:pPr>
                      <w:r>
                        <w:t>ENAV</w:t>
                      </w:r>
                      <w:r>
                        <w:t>18-14.1.28</w:t>
                      </w:r>
                    </w:p>
                    <w:p w:rsidR="00154F17" w:rsidRDefault="00C7656B">
                      <w:r>
                        <w:t xml:space="preserve">Formerly </w:t>
                      </w:r>
                      <w:r w:rsidR="00154F17">
                        <w:t>ENAV18-11.8</w:t>
                      </w:r>
                    </w:p>
                  </w:txbxContent>
                </v:textbox>
                <w10:wrap type="square"/>
              </v:shape>
            </w:pict>
          </mc:Fallback>
        </mc:AlternateContent>
      </w:r>
    </w:p>
    <w:tbl>
      <w:tblPr>
        <w:tblpPr w:leftFromText="142" w:rightFromText="142" w:vertAnchor="text" w:tblpXSpec="center" w:tblpY="1"/>
        <w:tblOverlap w:val="never"/>
        <w:tblW w:w="0" w:type="auto"/>
        <w:tblLayout w:type="fixed"/>
        <w:tblCellMar>
          <w:left w:w="60" w:type="dxa"/>
          <w:right w:w="60" w:type="dxa"/>
        </w:tblCellMar>
        <w:tblLook w:val="0000" w:firstRow="0" w:lastRow="0" w:firstColumn="0" w:lastColumn="0" w:noHBand="0" w:noVBand="0"/>
      </w:tblPr>
      <w:tblGrid>
        <w:gridCol w:w="4692"/>
        <w:gridCol w:w="4692"/>
      </w:tblGrid>
      <w:tr w:rsidR="00437023" w:rsidRPr="00B14483">
        <w:tc>
          <w:tcPr>
            <w:tcW w:w="4692" w:type="dxa"/>
            <w:tcMar>
              <w:left w:w="79" w:type="dxa"/>
              <w:right w:w="79" w:type="dxa"/>
            </w:tcMar>
          </w:tcPr>
          <w:p w:rsidR="00E8014E"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bookmarkStart w:id="3" w:name="sub_committee"/>
            <w:bookmarkStart w:id="4" w:name="session"/>
            <w:bookmarkEnd w:id="3"/>
            <w:bookmarkEnd w:id="4"/>
            <w:r>
              <w:rPr>
                <w:rFonts w:ascii="Arial" w:hAnsi="Arial" w:cs="Arial" w:hint="eastAsia"/>
                <w:sz w:val="22"/>
                <w:szCs w:val="22"/>
              </w:rPr>
              <w:t>MARITIME SAFETY COMMITTEE</w:t>
            </w:r>
          </w:p>
          <w:p w:rsidR="00437023"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r>
              <w:rPr>
                <w:rFonts w:ascii="Arial" w:hAnsi="Arial" w:cs="Arial"/>
                <w:sz w:val="22"/>
                <w:szCs w:val="22"/>
              </w:rPr>
              <w:t>9</w:t>
            </w:r>
            <w:r w:rsidR="00C36DA8">
              <w:rPr>
                <w:rFonts w:ascii="Arial" w:hAnsi="Arial" w:cs="Arial" w:hint="eastAsia"/>
                <w:sz w:val="22"/>
                <w:szCs w:val="22"/>
              </w:rPr>
              <w:t>6</w:t>
            </w:r>
            <w:r w:rsidR="00437023" w:rsidRPr="00B92514">
              <w:rPr>
                <w:rFonts w:ascii="Arial" w:hAnsi="Arial" w:cs="Arial"/>
                <w:sz w:val="22"/>
                <w:szCs w:val="22"/>
                <w:vertAlign w:val="superscript"/>
              </w:rPr>
              <w:t>th</w:t>
            </w:r>
            <w:r w:rsidR="00905817">
              <w:rPr>
                <w:rFonts w:ascii="Arial" w:hAnsi="Arial" w:cs="Arial"/>
                <w:sz w:val="22"/>
                <w:szCs w:val="22"/>
              </w:rPr>
              <w:t xml:space="preserve"> </w:t>
            </w:r>
            <w:r w:rsidR="00437023" w:rsidRPr="00B14483">
              <w:rPr>
                <w:rFonts w:ascii="Arial" w:hAnsi="Arial" w:cs="Arial"/>
                <w:sz w:val="22"/>
                <w:szCs w:val="22"/>
              </w:rPr>
              <w:t>session</w:t>
            </w:r>
          </w:p>
          <w:p w:rsidR="00437023" w:rsidRPr="00B14483" w:rsidRDefault="00437023" w:rsidP="00C36DA8">
            <w:pPr>
              <w:tabs>
                <w:tab w:val="left" w:pos="720"/>
                <w:tab w:val="left" w:pos="1440"/>
                <w:tab w:val="left" w:pos="2160"/>
                <w:tab w:val="left" w:pos="2880"/>
              </w:tabs>
              <w:jc w:val="left"/>
              <w:textAlignment w:val="center"/>
              <w:rPr>
                <w:rFonts w:ascii="Arial" w:hAnsi="Arial" w:cs="Arial"/>
                <w:sz w:val="22"/>
                <w:szCs w:val="22"/>
              </w:rPr>
            </w:pPr>
            <w:r w:rsidRPr="00B14483">
              <w:rPr>
                <w:rFonts w:ascii="Arial" w:hAnsi="Arial" w:cs="Arial"/>
                <w:sz w:val="22"/>
                <w:szCs w:val="22"/>
              </w:rPr>
              <w:t xml:space="preserve">Agenda item </w:t>
            </w:r>
            <w:bookmarkStart w:id="5" w:name="agenda"/>
            <w:bookmarkEnd w:id="5"/>
            <w:r w:rsidR="00C36DA8">
              <w:rPr>
                <w:rFonts w:ascii="Arial" w:hAnsi="Arial" w:cs="Arial"/>
                <w:sz w:val="22"/>
                <w:szCs w:val="22"/>
              </w:rPr>
              <w:t>14</w:t>
            </w:r>
          </w:p>
        </w:tc>
        <w:tc>
          <w:tcPr>
            <w:tcW w:w="4692" w:type="dxa"/>
            <w:tcMar>
              <w:left w:w="79" w:type="dxa"/>
              <w:right w:w="79" w:type="dxa"/>
            </w:tcMar>
          </w:tcPr>
          <w:p w:rsidR="00437023" w:rsidRPr="00B14483" w:rsidRDefault="00E8014E" w:rsidP="00E8014E">
            <w:pPr>
              <w:tabs>
                <w:tab w:val="right" w:pos="4572"/>
              </w:tabs>
              <w:wordWrap w:val="0"/>
              <w:jc w:val="right"/>
              <w:textAlignment w:val="center"/>
              <w:rPr>
                <w:rFonts w:ascii="Arial" w:hAnsi="Arial" w:cs="Arial"/>
                <w:sz w:val="22"/>
                <w:szCs w:val="22"/>
                <w:lang w:val="en-US"/>
              </w:rPr>
            </w:pPr>
            <w:bookmarkStart w:id="6" w:name="symbol"/>
            <w:bookmarkEnd w:id="6"/>
            <w:r>
              <w:rPr>
                <w:rFonts w:ascii="Arial" w:hAnsi="Arial" w:cs="Arial"/>
                <w:sz w:val="22"/>
                <w:szCs w:val="22"/>
                <w:lang w:val="en-US"/>
              </w:rPr>
              <w:t>MSC</w:t>
            </w:r>
            <w:r w:rsidR="00410084">
              <w:rPr>
                <w:rFonts w:ascii="Arial" w:hAnsi="Arial" w:cs="Arial"/>
                <w:sz w:val="22"/>
                <w:szCs w:val="22"/>
                <w:lang w:val="en-US"/>
              </w:rPr>
              <w:t xml:space="preserve"> </w:t>
            </w:r>
            <w:r>
              <w:rPr>
                <w:rFonts w:ascii="Arial" w:hAnsi="Arial" w:cs="Arial" w:hint="eastAsia"/>
                <w:sz w:val="22"/>
                <w:szCs w:val="22"/>
                <w:lang w:val="en-US"/>
              </w:rPr>
              <w:t>9</w:t>
            </w:r>
            <w:r w:rsidR="00C36DA8">
              <w:rPr>
                <w:rFonts w:ascii="Arial" w:hAnsi="Arial" w:cs="Arial"/>
                <w:sz w:val="22"/>
                <w:szCs w:val="22"/>
                <w:lang w:val="en-US"/>
              </w:rPr>
              <w:t>6</w:t>
            </w:r>
            <w:r>
              <w:rPr>
                <w:rFonts w:ascii="Arial" w:hAnsi="Arial" w:cs="Arial" w:hint="eastAsia"/>
                <w:sz w:val="22"/>
                <w:szCs w:val="22"/>
                <w:lang w:val="en-US"/>
              </w:rPr>
              <w:t>/</w:t>
            </w:r>
            <w:r w:rsidR="002F5A52">
              <w:rPr>
                <w:rFonts w:ascii="Arial" w:hAnsi="Arial" w:cs="Arial"/>
                <w:sz w:val="22"/>
                <w:szCs w:val="22"/>
                <w:lang w:val="en-US"/>
              </w:rPr>
              <w:t>INF.</w:t>
            </w:r>
            <w:r>
              <w:rPr>
                <w:rFonts w:ascii="Arial" w:hAnsi="Arial" w:cs="Arial"/>
                <w:sz w:val="22"/>
                <w:szCs w:val="22"/>
                <w:lang w:val="en-US"/>
              </w:rPr>
              <w:t>XX</w:t>
            </w:r>
          </w:p>
          <w:p w:rsidR="00437023" w:rsidRPr="00B14483" w:rsidRDefault="00437023" w:rsidP="00E8014E">
            <w:pPr>
              <w:tabs>
                <w:tab w:val="right" w:pos="4572"/>
              </w:tabs>
              <w:wordWrap w:val="0"/>
              <w:jc w:val="right"/>
              <w:textAlignment w:val="center"/>
              <w:rPr>
                <w:rFonts w:ascii="Arial" w:hAnsi="Arial" w:cs="Arial"/>
                <w:sz w:val="22"/>
                <w:szCs w:val="22"/>
                <w:lang w:val="en-US"/>
              </w:rPr>
            </w:pPr>
            <w:bookmarkStart w:id="7" w:name="date"/>
            <w:bookmarkEnd w:id="7"/>
            <w:r w:rsidRPr="00B14483">
              <w:rPr>
                <w:rFonts w:ascii="Arial" w:hAnsi="Arial" w:cs="Arial"/>
                <w:sz w:val="22"/>
                <w:szCs w:val="22"/>
                <w:lang w:val="en-US"/>
              </w:rPr>
              <w:t>D</w:t>
            </w:r>
            <w:r w:rsidR="00C729E6">
              <w:rPr>
                <w:rFonts w:ascii="Arial" w:hAnsi="Arial" w:cs="Arial"/>
                <w:sz w:val="22"/>
                <w:szCs w:val="22"/>
                <w:lang w:val="en-US"/>
              </w:rPr>
              <w:t>ATE</w:t>
            </w:r>
            <w:r w:rsidR="00B92514">
              <w:rPr>
                <w:rFonts w:ascii="Arial" w:hAnsi="Arial" w:cs="Arial"/>
                <w:sz w:val="22"/>
                <w:szCs w:val="22"/>
                <w:lang w:val="en-US"/>
              </w:rPr>
              <w:t xml:space="preserve"> 8 March 2016</w:t>
            </w:r>
          </w:p>
          <w:p w:rsidR="00437023" w:rsidRPr="00B14483" w:rsidRDefault="00437023" w:rsidP="00B43C41">
            <w:pPr>
              <w:tabs>
                <w:tab w:val="right" w:pos="4572"/>
              </w:tabs>
              <w:jc w:val="right"/>
              <w:textAlignment w:val="center"/>
              <w:rPr>
                <w:rFonts w:ascii="Arial" w:hAnsi="Arial" w:cs="Arial"/>
                <w:sz w:val="22"/>
                <w:szCs w:val="22"/>
              </w:rPr>
            </w:pPr>
            <w:bookmarkStart w:id="8" w:name="language"/>
            <w:bookmarkEnd w:id="8"/>
            <w:r w:rsidRPr="00B14483">
              <w:rPr>
                <w:rFonts w:ascii="Arial" w:hAnsi="Arial" w:cs="Arial"/>
                <w:sz w:val="22"/>
                <w:szCs w:val="22"/>
              </w:rPr>
              <w:t>Original: ENGLISH</w:t>
            </w:r>
          </w:p>
        </w:tc>
      </w:tr>
    </w:tbl>
    <w:p w:rsidR="00437023" w:rsidRPr="0008340E" w:rsidRDefault="00437023" w:rsidP="00B43C41">
      <w:pPr>
        <w:textAlignment w:val="center"/>
      </w:pPr>
    </w:p>
    <w:p w:rsidR="00437023" w:rsidRDefault="009B4466" w:rsidP="00B43C41">
      <w:pPr>
        <w:jc w:val="center"/>
        <w:textAlignment w:val="center"/>
        <w:rPr>
          <w:rFonts w:ascii="Arial" w:hAnsi="Arial" w:cs="Arial"/>
          <w:b/>
          <w:sz w:val="22"/>
          <w:szCs w:val="22"/>
        </w:rPr>
      </w:pPr>
      <w:r>
        <w:rPr>
          <w:rFonts w:ascii="Arial" w:hAnsi="Arial" w:cs="Arial" w:hint="eastAsia"/>
          <w:b/>
          <w:sz w:val="22"/>
          <w:szCs w:val="22"/>
        </w:rPr>
        <w:t>NAVIGATION</w:t>
      </w:r>
      <w:r w:rsidR="00E8014E">
        <w:rPr>
          <w:rFonts w:ascii="Arial" w:hAnsi="Arial" w:cs="Arial"/>
          <w:b/>
          <w:sz w:val="22"/>
          <w:szCs w:val="22"/>
        </w:rPr>
        <w:t>, COMMUNICATIONS AND SE</w:t>
      </w:r>
      <w:r w:rsidR="009C299E">
        <w:rPr>
          <w:rFonts w:ascii="Arial" w:hAnsi="Arial" w:cs="Arial"/>
          <w:b/>
          <w:sz w:val="22"/>
          <w:szCs w:val="22"/>
        </w:rPr>
        <w:t>A</w:t>
      </w:r>
      <w:r w:rsidR="00E8014E">
        <w:rPr>
          <w:rFonts w:ascii="Arial" w:hAnsi="Arial" w:cs="Arial"/>
          <w:b/>
          <w:sz w:val="22"/>
          <w:szCs w:val="22"/>
        </w:rPr>
        <w:t>RCH AND RESCUE</w:t>
      </w:r>
      <w:r>
        <w:rPr>
          <w:rFonts w:ascii="Arial" w:hAnsi="Arial" w:cs="Arial" w:hint="eastAsia"/>
          <w:b/>
          <w:sz w:val="22"/>
          <w:szCs w:val="22"/>
        </w:rPr>
        <w:t xml:space="preserve"> </w:t>
      </w:r>
    </w:p>
    <w:p w:rsidR="004652AF" w:rsidRDefault="004652AF" w:rsidP="00B43C41">
      <w:pPr>
        <w:jc w:val="center"/>
        <w:textAlignment w:val="center"/>
        <w:rPr>
          <w:rFonts w:ascii="Arial" w:hAnsi="Arial" w:cs="Arial"/>
          <w:b/>
          <w:sz w:val="22"/>
          <w:szCs w:val="22"/>
        </w:rPr>
      </w:pPr>
    </w:p>
    <w:p w:rsidR="00027E0D" w:rsidRDefault="00C36DA8" w:rsidP="00B43C41">
      <w:pPr>
        <w:jc w:val="center"/>
        <w:textAlignment w:val="center"/>
        <w:rPr>
          <w:rFonts w:ascii="Arial" w:hAnsi="Arial" w:cs="Arial"/>
          <w:b/>
          <w:sz w:val="22"/>
          <w:szCs w:val="22"/>
        </w:rPr>
      </w:pPr>
      <w:r>
        <w:rPr>
          <w:rFonts w:ascii="Arial" w:hAnsi="Arial" w:cs="Arial"/>
          <w:b/>
          <w:sz w:val="22"/>
          <w:szCs w:val="22"/>
        </w:rPr>
        <w:t>Progress M</w:t>
      </w:r>
      <w:bookmarkStart w:id="9" w:name="_GoBack"/>
      <w:bookmarkEnd w:id="9"/>
      <w:r>
        <w:rPr>
          <w:rFonts w:ascii="Arial" w:hAnsi="Arial" w:cs="Arial"/>
          <w:b/>
          <w:sz w:val="22"/>
          <w:szCs w:val="22"/>
        </w:rPr>
        <w:t xml:space="preserve">ade in the </w:t>
      </w:r>
      <w:r w:rsidR="00E8014E">
        <w:rPr>
          <w:rFonts w:ascii="Arial" w:hAnsi="Arial" w:cs="Arial" w:hint="eastAsia"/>
          <w:b/>
          <w:sz w:val="22"/>
          <w:szCs w:val="22"/>
        </w:rPr>
        <w:t>Development of</w:t>
      </w:r>
      <w:r w:rsidR="00905817">
        <w:rPr>
          <w:rFonts w:ascii="Arial" w:hAnsi="Arial" w:cs="Arial"/>
          <w:b/>
          <w:sz w:val="22"/>
          <w:szCs w:val="22"/>
        </w:rPr>
        <w:t xml:space="preserve"> the</w:t>
      </w:r>
      <w:r w:rsidR="00E8014E">
        <w:rPr>
          <w:rFonts w:ascii="Arial" w:hAnsi="Arial" w:cs="Arial" w:hint="eastAsia"/>
          <w:b/>
          <w:sz w:val="22"/>
          <w:szCs w:val="22"/>
        </w:rPr>
        <w:t xml:space="preserve"> VHF Data Exchange System (VDES)</w:t>
      </w:r>
    </w:p>
    <w:p w:rsidR="00027E0D" w:rsidRPr="00B14483" w:rsidRDefault="00027E0D" w:rsidP="00B43C41">
      <w:pPr>
        <w:jc w:val="center"/>
        <w:textAlignment w:val="center"/>
        <w:rPr>
          <w:rFonts w:ascii="Arial" w:hAnsi="Arial" w:cs="Arial"/>
          <w:b/>
          <w:sz w:val="22"/>
          <w:szCs w:val="22"/>
        </w:rPr>
      </w:pPr>
    </w:p>
    <w:p w:rsidR="0032477E" w:rsidRDefault="00437023" w:rsidP="00027E0D">
      <w:pPr>
        <w:jc w:val="center"/>
        <w:textAlignment w:val="center"/>
        <w:rPr>
          <w:rFonts w:ascii="Arial" w:hAnsi="Arial" w:cs="Arial"/>
          <w:b/>
          <w:sz w:val="22"/>
          <w:szCs w:val="22"/>
        </w:rPr>
      </w:pPr>
      <w:r w:rsidRPr="00B14483">
        <w:rPr>
          <w:rFonts w:ascii="Arial" w:hAnsi="Arial" w:cs="Arial"/>
          <w:b/>
          <w:sz w:val="22"/>
          <w:szCs w:val="22"/>
        </w:rPr>
        <w:t xml:space="preserve">Submitted by </w:t>
      </w:r>
      <w:r w:rsidR="0032477E">
        <w:rPr>
          <w:rFonts w:ascii="Arial" w:hAnsi="Arial" w:cs="Arial"/>
          <w:b/>
          <w:sz w:val="22"/>
          <w:szCs w:val="22"/>
        </w:rPr>
        <w:t xml:space="preserve">the </w:t>
      </w:r>
      <w:r w:rsidR="00B45D98">
        <w:rPr>
          <w:rFonts w:ascii="Arial" w:hAnsi="Arial" w:cs="Arial"/>
          <w:b/>
          <w:sz w:val="22"/>
          <w:szCs w:val="22"/>
        </w:rPr>
        <w:t>I</w:t>
      </w:r>
      <w:r w:rsidR="00C36DA8">
        <w:rPr>
          <w:rFonts w:ascii="Arial" w:hAnsi="Arial" w:cs="Arial"/>
          <w:b/>
          <w:sz w:val="22"/>
          <w:szCs w:val="22"/>
        </w:rPr>
        <w:t xml:space="preserve">nternational </w:t>
      </w:r>
      <w:r w:rsidR="00B45D98">
        <w:rPr>
          <w:rFonts w:ascii="Arial" w:hAnsi="Arial" w:cs="Arial"/>
          <w:b/>
          <w:sz w:val="22"/>
          <w:szCs w:val="22"/>
        </w:rPr>
        <w:t>A</w:t>
      </w:r>
      <w:r w:rsidR="0032477E">
        <w:rPr>
          <w:rFonts w:ascii="Arial" w:hAnsi="Arial" w:cs="Arial"/>
          <w:b/>
          <w:sz w:val="22"/>
          <w:szCs w:val="22"/>
        </w:rPr>
        <w:t>ssociation of</w:t>
      </w:r>
    </w:p>
    <w:p w:rsidR="00027E0D" w:rsidRPr="00B14483" w:rsidRDefault="00C36DA8" w:rsidP="00027E0D">
      <w:pPr>
        <w:jc w:val="center"/>
        <w:textAlignment w:val="center"/>
        <w:rPr>
          <w:rFonts w:ascii="Arial" w:hAnsi="Arial" w:cs="Arial"/>
          <w:b/>
          <w:sz w:val="22"/>
          <w:szCs w:val="22"/>
        </w:rPr>
      </w:pPr>
      <w:r>
        <w:rPr>
          <w:rFonts w:ascii="Arial" w:hAnsi="Arial" w:cs="Arial"/>
          <w:b/>
          <w:sz w:val="22"/>
          <w:szCs w:val="22"/>
        </w:rPr>
        <w:t>Marine Aids to Navigation and Lighthouse Authorities (IA</w:t>
      </w:r>
      <w:r w:rsidR="00B45D98">
        <w:rPr>
          <w:rFonts w:ascii="Arial" w:hAnsi="Arial" w:cs="Arial"/>
          <w:b/>
          <w:sz w:val="22"/>
          <w:szCs w:val="22"/>
        </w:rPr>
        <w:t>LA</w:t>
      </w:r>
      <w:r>
        <w:rPr>
          <w:rFonts w:ascii="Arial" w:hAnsi="Arial" w:cs="Arial"/>
          <w:b/>
          <w:sz w:val="22"/>
          <w:szCs w:val="22"/>
        </w:rPr>
        <w:t>)</w:t>
      </w:r>
    </w:p>
    <w:p w:rsidR="00384B33" w:rsidRPr="006679C0" w:rsidRDefault="00384B33" w:rsidP="00B43C41">
      <w:pPr>
        <w:jc w:val="center"/>
        <w:textAlignment w:val="center"/>
        <w:rPr>
          <w:b/>
        </w:rPr>
      </w:pPr>
    </w:p>
    <w:p w:rsidR="00437023" w:rsidRPr="0008340E" w:rsidRDefault="00437023" w:rsidP="00B43C41">
      <w:pPr>
        <w:textAlignment w:val="cente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3"/>
        <w:gridCol w:w="7031"/>
      </w:tblGrid>
      <w:tr w:rsidR="00437023" w:rsidRPr="00B14483">
        <w:trPr>
          <w:jc w:val="center"/>
        </w:trPr>
        <w:tc>
          <w:tcPr>
            <w:tcW w:w="9384" w:type="dxa"/>
            <w:gridSpan w:val="2"/>
            <w:tcMar>
              <w:left w:w="0" w:type="dxa"/>
              <w:right w:w="0" w:type="dxa"/>
            </w:tcMar>
          </w:tcPr>
          <w:p w:rsidR="00437023" w:rsidRPr="00B14483" w:rsidRDefault="00437023" w:rsidP="00254F5B">
            <w:pPr>
              <w:spacing w:before="120" w:after="120"/>
              <w:ind w:left="113" w:right="113"/>
              <w:jc w:val="center"/>
              <w:textAlignment w:val="center"/>
              <w:rPr>
                <w:rFonts w:ascii="Arial" w:hAnsi="Arial" w:cs="Arial"/>
                <w:b/>
                <w:sz w:val="22"/>
                <w:szCs w:val="22"/>
              </w:rPr>
            </w:pPr>
            <w:r w:rsidRPr="00B14483">
              <w:rPr>
                <w:rFonts w:ascii="Arial" w:hAnsi="Arial" w:cs="Arial"/>
                <w:b/>
                <w:sz w:val="22"/>
                <w:szCs w:val="22"/>
              </w:rPr>
              <w:t>SUMMARY</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Executive summary:</w:t>
            </w:r>
          </w:p>
        </w:tc>
        <w:tc>
          <w:tcPr>
            <w:tcW w:w="7031" w:type="dxa"/>
            <w:tcMar>
              <w:left w:w="0" w:type="dxa"/>
              <w:right w:w="0" w:type="dxa"/>
            </w:tcMar>
          </w:tcPr>
          <w:p w:rsidR="00437023" w:rsidRPr="00B14483" w:rsidRDefault="00437023" w:rsidP="00466A3C">
            <w:pPr>
              <w:spacing w:before="120" w:after="120"/>
              <w:ind w:left="113" w:right="113"/>
              <w:textAlignment w:val="center"/>
              <w:rPr>
                <w:rFonts w:ascii="Arial" w:hAnsi="Arial" w:cs="Arial"/>
                <w:sz w:val="22"/>
                <w:szCs w:val="22"/>
              </w:rPr>
            </w:pPr>
            <w:r w:rsidRPr="00B14483">
              <w:rPr>
                <w:rFonts w:ascii="Arial" w:hAnsi="Arial" w:cs="Arial"/>
                <w:sz w:val="22"/>
                <w:szCs w:val="22"/>
              </w:rPr>
              <w:t>This document</w:t>
            </w:r>
            <w:r w:rsidR="00330399">
              <w:rPr>
                <w:rFonts w:ascii="Arial" w:hAnsi="Arial" w:cs="Arial" w:hint="eastAsia"/>
                <w:sz w:val="22"/>
                <w:szCs w:val="22"/>
              </w:rPr>
              <w:t xml:space="preserve"> </w:t>
            </w:r>
            <w:r w:rsidR="008A7526">
              <w:rPr>
                <w:rFonts w:ascii="Arial" w:hAnsi="Arial" w:cs="Arial"/>
                <w:sz w:val="22"/>
                <w:szCs w:val="22"/>
              </w:rPr>
              <w:t>provide</w:t>
            </w:r>
            <w:r w:rsidR="009C299E">
              <w:rPr>
                <w:rFonts w:ascii="Arial" w:hAnsi="Arial" w:cs="Arial"/>
                <w:sz w:val="22"/>
                <w:szCs w:val="22"/>
              </w:rPr>
              <w:t>s</w:t>
            </w:r>
            <w:r w:rsidR="008A7526">
              <w:rPr>
                <w:rFonts w:ascii="Arial" w:hAnsi="Arial" w:cs="Arial"/>
                <w:sz w:val="22"/>
                <w:szCs w:val="22"/>
              </w:rPr>
              <w:t xml:space="preserve"> </w:t>
            </w:r>
            <w:r w:rsidR="006F5803">
              <w:rPr>
                <w:rFonts w:ascii="Arial" w:hAnsi="Arial" w:cs="Arial"/>
                <w:sz w:val="22"/>
                <w:szCs w:val="22"/>
              </w:rPr>
              <w:t>inform</w:t>
            </w:r>
            <w:r w:rsidR="008A7526">
              <w:rPr>
                <w:rFonts w:ascii="Arial" w:hAnsi="Arial" w:cs="Arial"/>
                <w:sz w:val="22"/>
                <w:szCs w:val="22"/>
              </w:rPr>
              <w:t>ation on</w:t>
            </w:r>
            <w:r w:rsidR="006F5803">
              <w:rPr>
                <w:rFonts w:ascii="Arial" w:hAnsi="Arial" w:cs="Arial"/>
                <w:sz w:val="22"/>
                <w:szCs w:val="22"/>
              </w:rPr>
              <w:t xml:space="preserve"> the </w:t>
            </w:r>
            <w:r w:rsidR="00C36DA8">
              <w:rPr>
                <w:rFonts w:ascii="Arial" w:hAnsi="Arial" w:cs="Arial"/>
                <w:sz w:val="22"/>
                <w:szCs w:val="22"/>
              </w:rPr>
              <w:t xml:space="preserve">progress made in </w:t>
            </w:r>
            <w:r w:rsidR="006F5803">
              <w:rPr>
                <w:rFonts w:ascii="Arial" w:hAnsi="Arial" w:cs="Arial"/>
                <w:sz w:val="22"/>
                <w:szCs w:val="22"/>
              </w:rPr>
              <w:t xml:space="preserve">the development of </w:t>
            </w:r>
            <w:r w:rsidR="009C299E">
              <w:rPr>
                <w:rFonts w:ascii="Arial" w:hAnsi="Arial" w:cs="Arial"/>
                <w:sz w:val="22"/>
                <w:szCs w:val="22"/>
              </w:rPr>
              <w:t xml:space="preserve">the </w:t>
            </w:r>
            <w:r w:rsidR="006F5803">
              <w:rPr>
                <w:rFonts w:ascii="Arial" w:hAnsi="Arial" w:cs="Arial"/>
                <w:sz w:val="22"/>
                <w:szCs w:val="22"/>
              </w:rPr>
              <w:t>VHF Data Exchange System (VDES)</w:t>
            </w:r>
            <w:r w:rsidR="00C36DA8">
              <w:rPr>
                <w:rFonts w:ascii="Arial" w:hAnsi="Arial" w:cs="Arial"/>
                <w:sz w:val="22"/>
                <w:szCs w:val="22"/>
              </w:rPr>
              <w:t xml:space="preserve">, especially </w:t>
            </w:r>
            <w:r w:rsidR="009C299E">
              <w:rPr>
                <w:rFonts w:ascii="Arial" w:hAnsi="Arial" w:cs="Arial"/>
                <w:sz w:val="22"/>
                <w:szCs w:val="22"/>
              </w:rPr>
              <w:t>considering</w:t>
            </w:r>
            <w:r w:rsidR="00C36DA8">
              <w:rPr>
                <w:rFonts w:ascii="Arial" w:hAnsi="Arial" w:cs="Arial"/>
                <w:sz w:val="22"/>
                <w:szCs w:val="22"/>
              </w:rPr>
              <w:t xml:space="preserve"> the </w:t>
            </w:r>
            <w:r w:rsidR="009C299E">
              <w:rPr>
                <w:rFonts w:ascii="Arial" w:hAnsi="Arial" w:cs="Arial"/>
                <w:sz w:val="22"/>
                <w:szCs w:val="22"/>
              </w:rPr>
              <w:t xml:space="preserve">outcome </w:t>
            </w:r>
            <w:r w:rsidR="00C36DA8">
              <w:rPr>
                <w:rFonts w:ascii="Arial" w:hAnsi="Arial" w:cs="Arial"/>
                <w:sz w:val="22"/>
                <w:szCs w:val="22"/>
              </w:rPr>
              <w:t>of WRC-</w:t>
            </w:r>
            <w:r w:rsidR="00466A3C">
              <w:rPr>
                <w:rFonts w:ascii="Arial" w:hAnsi="Arial" w:cs="Arial"/>
                <w:sz w:val="22"/>
                <w:szCs w:val="22"/>
              </w:rPr>
              <w:t>15.</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Strategic direction: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High-level action: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5.2.4</w:t>
            </w:r>
            <w:r w:rsidR="00C36DA8">
              <w:rPr>
                <w:rFonts w:ascii="Arial" w:hAnsi="Arial" w:cs="Arial"/>
                <w:sz w:val="22"/>
                <w:szCs w:val="22"/>
              </w:rPr>
              <w:t>, 5.2.5 and 5.2.6</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Planned output:</w:t>
            </w:r>
          </w:p>
        </w:tc>
        <w:tc>
          <w:tcPr>
            <w:tcW w:w="7031" w:type="dxa"/>
            <w:tcMar>
              <w:left w:w="0" w:type="dxa"/>
              <w:right w:w="0" w:type="dxa"/>
            </w:tcMar>
          </w:tcPr>
          <w:p w:rsidR="00437023" w:rsidRPr="00B14483"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No planned output</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Action to be taken:</w:t>
            </w:r>
          </w:p>
        </w:tc>
        <w:tc>
          <w:tcPr>
            <w:tcW w:w="7031" w:type="dxa"/>
            <w:tcMar>
              <w:left w:w="0" w:type="dxa"/>
              <w:right w:w="0" w:type="dxa"/>
            </w:tcMar>
          </w:tcPr>
          <w:p w:rsidR="00D1187F" w:rsidRPr="00B14483" w:rsidRDefault="00437023" w:rsidP="00C36DA8">
            <w:pPr>
              <w:spacing w:before="120" w:after="120"/>
              <w:ind w:left="113" w:right="113"/>
              <w:textAlignment w:val="center"/>
              <w:rPr>
                <w:rFonts w:ascii="Arial" w:hAnsi="Arial" w:cs="Arial"/>
                <w:sz w:val="22"/>
                <w:szCs w:val="22"/>
              </w:rPr>
            </w:pPr>
            <w:r w:rsidRPr="00B14483">
              <w:rPr>
                <w:rFonts w:ascii="Arial" w:hAnsi="Arial" w:cs="Arial"/>
                <w:sz w:val="22"/>
                <w:szCs w:val="22"/>
              </w:rPr>
              <w:t xml:space="preserve">Paragraph </w:t>
            </w:r>
            <w:r w:rsidR="00373B44">
              <w:rPr>
                <w:rFonts w:ascii="Arial" w:hAnsi="Arial" w:cs="Arial" w:hint="eastAsia"/>
                <w:sz w:val="22"/>
                <w:szCs w:val="22"/>
              </w:rPr>
              <w:t>13</w:t>
            </w:r>
          </w:p>
        </w:tc>
      </w:tr>
      <w:tr w:rsidR="00437023" w:rsidRPr="005067A4">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Related documents:</w:t>
            </w:r>
          </w:p>
        </w:tc>
        <w:tc>
          <w:tcPr>
            <w:tcW w:w="7031" w:type="dxa"/>
            <w:tcMar>
              <w:left w:w="0" w:type="dxa"/>
              <w:right w:w="0" w:type="dxa"/>
            </w:tcMar>
          </w:tcPr>
          <w:p w:rsidR="00437023" w:rsidRPr="005067A4" w:rsidRDefault="00C36DA8" w:rsidP="00AF5AF6">
            <w:pPr>
              <w:spacing w:before="120" w:after="120"/>
              <w:ind w:left="113" w:right="113"/>
              <w:textAlignment w:val="center"/>
              <w:rPr>
                <w:rFonts w:ascii="Arial" w:hAnsi="Arial" w:cs="Arial"/>
                <w:sz w:val="22"/>
                <w:szCs w:val="22"/>
                <w:lang w:val="de-CH"/>
              </w:rPr>
            </w:pPr>
            <w:r w:rsidRPr="005067A4">
              <w:rPr>
                <w:rFonts w:ascii="Arial" w:hAnsi="Arial" w:cs="Arial"/>
                <w:sz w:val="22"/>
                <w:szCs w:val="22"/>
                <w:lang w:val="de-CH"/>
              </w:rPr>
              <w:t>MSC</w:t>
            </w:r>
            <w:r w:rsidR="00515FA4" w:rsidRPr="005067A4">
              <w:rPr>
                <w:rFonts w:ascii="Arial" w:hAnsi="Arial" w:cs="Arial"/>
                <w:sz w:val="22"/>
                <w:szCs w:val="22"/>
                <w:lang w:val="de-CH"/>
              </w:rPr>
              <w:t xml:space="preserve"> </w:t>
            </w:r>
            <w:r w:rsidRPr="005067A4">
              <w:rPr>
                <w:rFonts w:ascii="Arial" w:hAnsi="Arial" w:cs="Arial"/>
                <w:sz w:val="22"/>
                <w:szCs w:val="22"/>
                <w:lang w:val="de-CH"/>
              </w:rPr>
              <w:t>95/INF</w:t>
            </w:r>
            <w:r w:rsidR="00AF5AF6" w:rsidRPr="005067A4">
              <w:rPr>
                <w:rFonts w:ascii="Arial" w:hAnsi="Arial" w:cs="Arial"/>
                <w:sz w:val="22"/>
                <w:szCs w:val="22"/>
                <w:lang w:val="de-CH"/>
              </w:rPr>
              <w:t>.</w:t>
            </w:r>
            <w:r w:rsidRPr="005067A4">
              <w:rPr>
                <w:rFonts w:ascii="Arial" w:hAnsi="Arial" w:cs="Arial"/>
                <w:sz w:val="22"/>
                <w:szCs w:val="22"/>
                <w:lang w:val="de-CH"/>
              </w:rPr>
              <w:t xml:space="preserve">12, </w:t>
            </w:r>
            <w:r w:rsidR="00515FA4" w:rsidRPr="005067A4">
              <w:rPr>
                <w:rFonts w:ascii="Arial" w:hAnsi="Arial" w:cs="Arial"/>
                <w:sz w:val="22"/>
                <w:szCs w:val="22"/>
                <w:lang w:val="de-CH"/>
              </w:rPr>
              <w:t>NCSR 3/17/1</w:t>
            </w:r>
            <w:r w:rsidR="00AF5AF6" w:rsidRPr="005067A4">
              <w:rPr>
                <w:rFonts w:ascii="Arial" w:hAnsi="Arial" w:cs="Arial"/>
                <w:sz w:val="22"/>
                <w:szCs w:val="22"/>
                <w:lang w:val="de-CH"/>
              </w:rPr>
              <w:t>, NCSR 3/INF. 21</w:t>
            </w:r>
            <w:r w:rsidR="00612E47" w:rsidRPr="005067A4">
              <w:rPr>
                <w:rFonts w:ascii="Arial" w:hAnsi="Arial" w:cs="Arial"/>
                <w:sz w:val="22"/>
                <w:szCs w:val="22"/>
                <w:lang w:val="de-CH"/>
              </w:rPr>
              <w:t xml:space="preserve"> </w:t>
            </w:r>
          </w:p>
        </w:tc>
      </w:tr>
    </w:tbl>
    <w:p w:rsidR="00437023" w:rsidRPr="005067A4" w:rsidRDefault="00437023" w:rsidP="00B43C41">
      <w:pPr>
        <w:textAlignment w:val="center"/>
        <w:rPr>
          <w:lang w:val="de-CH"/>
        </w:rPr>
      </w:pPr>
    </w:p>
    <w:p w:rsidR="0005371A" w:rsidRPr="001628B3" w:rsidRDefault="00BB3381" w:rsidP="0005371A">
      <w:pPr>
        <w:keepNext/>
        <w:textAlignment w:val="center"/>
        <w:rPr>
          <w:rFonts w:ascii="Arial" w:hAnsi="Arial" w:cs="Arial"/>
          <w:b/>
          <w:sz w:val="22"/>
          <w:szCs w:val="22"/>
        </w:rPr>
      </w:pPr>
      <w:r>
        <w:rPr>
          <w:rFonts w:ascii="Arial" w:hAnsi="Arial" w:cs="Arial" w:hint="eastAsia"/>
          <w:b/>
          <w:sz w:val="22"/>
          <w:szCs w:val="22"/>
        </w:rPr>
        <w:t>Introduction</w:t>
      </w:r>
    </w:p>
    <w:p w:rsidR="00587190" w:rsidRPr="001628B3" w:rsidRDefault="00587190" w:rsidP="00587190">
      <w:pPr>
        <w:textAlignment w:val="center"/>
        <w:rPr>
          <w:rFonts w:ascii="Arial" w:hAnsi="Arial" w:cs="Arial"/>
          <w:sz w:val="22"/>
          <w:szCs w:val="22"/>
        </w:rPr>
      </w:pPr>
    </w:p>
    <w:p w:rsidR="00703EB6" w:rsidRDefault="00C66E5D" w:rsidP="00964261">
      <w:pPr>
        <w:numPr>
          <w:ilvl w:val="0"/>
          <w:numId w:val="1"/>
        </w:numPr>
        <w:textAlignment w:val="center"/>
        <w:rPr>
          <w:rFonts w:ascii="Arial" w:hAnsi="Arial" w:cs="Arial"/>
          <w:sz w:val="22"/>
          <w:szCs w:val="22"/>
        </w:rPr>
      </w:pPr>
      <w:r>
        <w:rPr>
          <w:rFonts w:ascii="Arial" w:hAnsi="Arial" w:cs="Arial"/>
          <w:sz w:val="22"/>
          <w:szCs w:val="22"/>
        </w:rPr>
        <w:t>At</w:t>
      </w:r>
      <w:r w:rsidR="00515FA4">
        <w:rPr>
          <w:rFonts w:ascii="Arial" w:hAnsi="Arial" w:cs="Arial"/>
          <w:sz w:val="22"/>
          <w:szCs w:val="22"/>
        </w:rPr>
        <w:t xml:space="preserve"> </w:t>
      </w:r>
      <w:r w:rsidR="009C299E">
        <w:rPr>
          <w:rFonts w:ascii="Arial" w:hAnsi="Arial" w:cs="Arial"/>
          <w:sz w:val="22"/>
          <w:szCs w:val="22"/>
        </w:rPr>
        <w:t xml:space="preserve">the </w:t>
      </w:r>
      <w:r w:rsidR="00515FA4">
        <w:rPr>
          <w:rFonts w:ascii="Arial" w:hAnsi="Arial" w:cs="Arial"/>
          <w:sz w:val="22"/>
          <w:szCs w:val="22"/>
        </w:rPr>
        <w:t>95</w:t>
      </w:r>
      <w:r w:rsidR="009C299E" w:rsidRPr="009C299E">
        <w:rPr>
          <w:rFonts w:ascii="Arial" w:hAnsi="Arial" w:cs="Arial"/>
          <w:sz w:val="22"/>
          <w:szCs w:val="22"/>
          <w:vertAlign w:val="superscript"/>
        </w:rPr>
        <w:t>th</w:t>
      </w:r>
      <w:r w:rsidR="009C299E">
        <w:rPr>
          <w:rFonts w:ascii="Arial" w:hAnsi="Arial" w:cs="Arial"/>
          <w:sz w:val="22"/>
          <w:szCs w:val="22"/>
        </w:rPr>
        <w:t xml:space="preserve"> </w:t>
      </w:r>
      <w:r w:rsidR="00515FA4">
        <w:rPr>
          <w:rFonts w:ascii="Arial" w:hAnsi="Arial" w:cs="Arial"/>
          <w:sz w:val="22"/>
          <w:szCs w:val="22"/>
        </w:rPr>
        <w:t xml:space="preserve">session of </w:t>
      </w:r>
      <w:r w:rsidR="009C299E">
        <w:rPr>
          <w:rFonts w:ascii="Arial" w:hAnsi="Arial" w:cs="Arial"/>
          <w:sz w:val="22"/>
          <w:szCs w:val="22"/>
        </w:rPr>
        <w:t xml:space="preserve">the </w:t>
      </w:r>
      <w:r w:rsidR="00515FA4">
        <w:rPr>
          <w:rFonts w:ascii="Arial" w:hAnsi="Arial" w:cs="Arial"/>
          <w:sz w:val="22"/>
          <w:szCs w:val="22"/>
        </w:rPr>
        <w:t xml:space="preserve">Maritime Safety Committee, Japan, Sweden and IALA submitted </w:t>
      </w:r>
      <w:r w:rsidR="009C299E">
        <w:rPr>
          <w:rFonts w:ascii="Arial" w:hAnsi="Arial" w:cs="Arial"/>
          <w:sz w:val="22"/>
          <w:szCs w:val="22"/>
        </w:rPr>
        <w:t xml:space="preserve">an </w:t>
      </w:r>
      <w:r w:rsidR="00515FA4">
        <w:rPr>
          <w:rFonts w:ascii="Arial" w:hAnsi="Arial" w:cs="Arial"/>
          <w:sz w:val="22"/>
          <w:szCs w:val="22"/>
        </w:rPr>
        <w:t xml:space="preserve">information paper that </w:t>
      </w:r>
      <w:r w:rsidR="00E94B9C">
        <w:rPr>
          <w:rFonts w:ascii="Arial" w:hAnsi="Arial" w:cs="Arial"/>
          <w:sz w:val="22"/>
          <w:szCs w:val="22"/>
        </w:rPr>
        <w:t xml:space="preserve">provided information on </w:t>
      </w:r>
      <w:r w:rsidR="00515FA4">
        <w:rPr>
          <w:rFonts w:ascii="Arial" w:hAnsi="Arial" w:cs="Arial"/>
          <w:sz w:val="22"/>
          <w:szCs w:val="22"/>
        </w:rPr>
        <w:t xml:space="preserve">the </w:t>
      </w:r>
      <w:r w:rsidR="00507855">
        <w:rPr>
          <w:rFonts w:ascii="Arial" w:hAnsi="Arial" w:cs="Arial"/>
          <w:sz w:val="22"/>
          <w:szCs w:val="22"/>
        </w:rPr>
        <w:t>present</w:t>
      </w:r>
      <w:r w:rsidR="00515FA4">
        <w:rPr>
          <w:rFonts w:ascii="Arial" w:hAnsi="Arial" w:cs="Arial"/>
          <w:sz w:val="22"/>
          <w:szCs w:val="22"/>
        </w:rPr>
        <w:t xml:space="preserve"> status of the development of</w:t>
      </w:r>
      <w:r w:rsidR="009C299E">
        <w:rPr>
          <w:rFonts w:ascii="Arial" w:hAnsi="Arial" w:cs="Arial"/>
          <w:sz w:val="22"/>
          <w:szCs w:val="22"/>
        </w:rPr>
        <w:t xml:space="preserve"> the</w:t>
      </w:r>
      <w:r w:rsidR="00515FA4">
        <w:rPr>
          <w:rFonts w:ascii="Arial" w:hAnsi="Arial" w:cs="Arial"/>
          <w:sz w:val="22"/>
          <w:szCs w:val="22"/>
        </w:rPr>
        <w:t xml:space="preserve"> VDES</w:t>
      </w:r>
      <w:r w:rsidR="00AF5AF6">
        <w:rPr>
          <w:rFonts w:ascii="Arial" w:hAnsi="Arial" w:cs="Arial"/>
          <w:sz w:val="22"/>
          <w:szCs w:val="22"/>
        </w:rPr>
        <w:t xml:space="preserve"> (NCSR 95/INF. 12)</w:t>
      </w:r>
      <w:r w:rsidR="00964261">
        <w:rPr>
          <w:rFonts w:ascii="Arial" w:hAnsi="Arial" w:cs="Arial"/>
          <w:sz w:val="22"/>
          <w:szCs w:val="22"/>
        </w:rPr>
        <w:t>.</w:t>
      </w:r>
    </w:p>
    <w:p w:rsidR="00964261" w:rsidRDefault="00964261" w:rsidP="00964261">
      <w:pPr>
        <w:textAlignment w:val="center"/>
        <w:rPr>
          <w:rFonts w:ascii="Arial" w:hAnsi="Arial" w:cs="Arial"/>
          <w:sz w:val="22"/>
          <w:szCs w:val="22"/>
        </w:rPr>
      </w:pPr>
    </w:p>
    <w:p w:rsidR="00587190" w:rsidRDefault="00905817" w:rsidP="00220D61">
      <w:pPr>
        <w:numPr>
          <w:ilvl w:val="0"/>
          <w:numId w:val="1"/>
        </w:numPr>
        <w:textAlignment w:val="center"/>
        <w:rPr>
          <w:rFonts w:ascii="Arial" w:hAnsi="Arial" w:cs="Arial"/>
          <w:sz w:val="22"/>
          <w:szCs w:val="22"/>
        </w:rPr>
      </w:pPr>
      <w:r>
        <w:rPr>
          <w:rFonts w:ascii="Arial" w:hAnsi="Arial" w:cs="Arial"/>
          <w:sz w:val="22"/>
          <w:szCs w:val="22"/>
        </w:rPr>
        <w:t>At</w:t>
      </w:r>
      <w:r w:rsidR="00AF5AF6">
        <w:rPr>
          <w:rFonts w:ascii="Arial" w:hAnsi="Arial" w:cs="Arial"/>
          <w:sz w:val="22"/>
          <w:szCs w:val="22"/>
        </w:rPr>
        <w:t xml:space="preserve"> the World Radiocommunication Conference 2015, WRC-15 (NCSR 3/17/1 and NCSR 3/INF. 21), </w:t>
      </w:r>
      <w:r w:rsidR="00BA1590">
        <w:rPr>
          <w:rFonts w:ascii="Arial" w:hAnsi="Arial" w:cs="Arial"/>
          <w:sz w:val="22"/>
          <w:szCs w:val="22"/>
        </w:rPr>
        <w:t xml:space="preserve">under the Agenda Item 1.16, the following </w:t>
      </w:r>
      <w:r>
        <w:rPr>
          <w:rFonts w:ascii="Arial" w:hAnsi="Arial" w:cs="Arial"/>
          <w:sz w:val="22"/>
          <w:szCs w:val="22"/>
        </w:rPr>
        <w:t>was</w:t>
      </w:r>
      <w:r w:rsidR="00BA1590">
        <w:rPr>
          <w:rFonts w:ascii="Arial" w:hAnsi="Arial" w:cs="Arial"/>
          <w:sz w:val="22"/>
          <w:szCs w:val="22"/>
        </w:rPr>
        <w:t xml:space="preserve"> agreed</w:t>
      </w:r>
      <w:r w:rsidR="00E94B9C">
        <w:rPr>
          <w:rFonts w:ascii="Arial" w:hAnsi="Arial" w:cs="Arial"/>
          <w:sz w:val="22"/>
          <w:szCs w:val="22"/>
        </w:rPr>
        <w:t>:</w:t>
      </w:r>
    </w:p>
    <w:p w:rsidR="00822158" w:rsidRDefault="00822158" w:rsidP="00587190">
      <w:pPr>
        <w:textAlignment w:val="center"/>
        <w:rPr>
          <w:rFonts w:ascii="Arial" w:hAnsi="Arial" w:cs="Arial"/>
          <w:sz w:val="22"/>
          <w:szCs w:val="22"/>
        </w:rPr>
      </w:pPr>
    </w:p>
    <w:p w:rsidR="00BA1590" w:rsidRPr="00BA1590" w:rsidRDefault="00BA1590" w:rsidP="00BA1590">
      <w:pPr>
        <w:numPr>
          <w:ilvl w:val="0"/>
          <w:numId w:val="38"/>
        </w:numPr>
        <w:textAlignment w:val="center"/>
        <w:rPr>
          <w:rFonts w:ascii="Arial" w:hAnsi="Arial" w:cs="Arial"/>
          <w:sz w:val="22"/>
          <w:szCs w:val="22"/>
        </w:rPr>
      </w:pPr>
      <w:r w:rsidRPr="00BA1590">
        <w:rPr>
          <w:rFonts w:ascii="Arial" w:hAnsi="Arial" w:cs="Arial"/>
          <w:sz w:val="22"/>
          <w:szCs w:val="22"/>
          <w:lang w:val="en-US"/>
        </w:rPr>
        <w:t xml:space="preserve">WRC-15 agreed on regulatory provisions and frequency allocations to enable new Automatic Identification System (AIS) applications and other possible new applications to improve maritime radiocommunication. These new applications for data exchange </w:t>
      </w:r>
      <w:proofErr w:type="gramStart"/>
      <w:r w:rsidRPr="00BA1590">
        <w:rPr>
          <w:rFonts w:ascii="Arial" w:hAnsi="Arial" w:cs="Arial"/>
          <w:sz w:val="22"/>
          <w:szCs w:val="22"/>
          <w:lang w:val="en-US"/>
        </w:rPr>
        <w:t>are intended</w:t>
      </w:r>
      <w:proofErr w:type="gramEnd"/>
      <w:r w:rsidRPr="00BA1590">
        <w:rPr>
          <w:rFonts w:ascii="Arial" w:hAnsi="Arial" w:cs="Arial"/>
          <w:sz w:val="22"/>
          <w:szCs w:val="22"/>
          <w:lang w:val="en-US"/>
        </w:rPr>
        <w:t xml:space="preserve"> to improve the safety of navigation.</w:t>
      </w:r>
      <w:r>
        <w:rPr>
          <w:rFonts w:ascii="Arial" w:hAnsi="Arial" w:cs="Arial"/>
          <w:sz w:val="22"/>
          <w:szCs w:val="22"/>
          <w:lang w:val="en-US"/>
        </w:rPr>
        <w:br/>
      </w:r>
    </w:p>
    <w:p w:rsidR="00BA1590" w:rsidRDefault="00BA1590" w:rsidP="00716A92">
      <w:pPr>
        <w:numPr>
          <w:ilvl w:val="0"/>
          <w:numId w:val="38"/>
        </w:numPr>
        <w:textAlignment w:val="center"/>
        <w:rPr>
          <w:rFonts w:ascii="Arial" w:hAnsi="Arial" w:cs="Arial"/>
          <w:sz w:val="22"/>
          <w:szCs w:val="22"/>
        </w:rPr>
      </w:pPr>
      <w:r w:rsidRPr="00BA1590">
        <w:rPr>
          <w:rFonts w:ascii="Arial" w:hAnsi="Arial" w:cs="Arial"/>
          <w:sz w:val="22"/>
          <w:szCs w:val="22"/>
          <w:lang w:val="en-US"/>
        </w:rPr>
        <w:t>WRC-15 made new allocation</w:t>
      </w:r>
      <w:r w:rsidR="000F5133">
        <w:rPr>
          <w:rFonts w:ascii="Arial" w:hAnsi="Arial" w:cs="Arial"/>
          <w:sz w:val="22"/>
          <w:szCs w:val="22"/>
          <w:lang w:val="en-US"/>
        </w:rPr>
        <w:t>s</w:t>
      </w:r>
      <w:r w:rsidRPr="00BA1590">
        <w:rPr>
          <w:rFonts w:ascii="Arial" w:hAnsi="Arial" w:cs="Arial"/>
          <w:sz w:val="22"/>
          <w:szCs w:val="22"/>
          <w:lang w:val="en-US"/>
        </w:rPr>
        <w:t xml:space="preserve"> in the bands 161.9375-161.9625 MHz and 161.9875-162.0125 MHz </w:t>
      </w:r>
      <w:r w:rsidR="009C299E">
        <w:rPr>
          <w:rFonts w:ascii="Arial" w:hAnsi="Arial" w:cs="Arial"/>
          <w:sz w:val="22"/>
          <w:szCs w:val="22"/>
          <w:lang w:val="en-US"/>
        </w:rPr>
        <w:t>for</w:t>
      </w:r>
      <w:r w:rsidRPr="00BA1590">
        <w:rPr>
          <w:rFonts w:ascii="Arial" w:hAnsi="Arial" w:cs="Arial"/>
          <w:sz w:val="22"/>
          <w:szCs w:val="22"/>
          <w:lang w:val="en-US"/>
        </w:rPr>
        <w:t xml:space="preserve"> the maritime mobile-satellite service in the uplink and amended the </w:t>
      </w:r>
      <w:r w:rsidR="00682540" w:rsidRPr="00BA1590">
        <w:rPr>
          <w:rFonts w:ascii="Arial" w:hAnsi="Arial" w:cs="Arial"/>
          <w:sz w:val="22"/>
          <w:szCs w:val="22"/>
          <w:lang w:val="en-US"/>
        </w:rPr>
        <w:t>channeling</w:t>
      </w:r>
      <w:r w:rsidRPr="00BA1590">
        <w:rPr>
          <w:rFonts w:ascii="Arial" w:hAnsi="Arial" w:cs="Arial"/>
          <w:sz w:val="22"/>
          <w:szCs w:val="22"/>
          <w:lang w:val="en-US"/>
        </w:rPr>
        <w:t xml:space="preserve"> arrangement for VHF maritime frequencies contained in </w:t>
      </w:r>
      <w:r w:rsidR="009C299E">
        <w:rPr>
          <w:rFonts w:ascii="Arial" w:hAnsi="Arial" w:cs="Arial"/>
          <w:sz w:val="22"/>
          <w:szCs w:val="22"/>
          <w:lang w:val="en-US"/>
        </w:rPr>
        <w:t xml:space="preserve">ITU </w:t>
      </w:r>
      <w:r w:rsidRPr="00BA1590">
        <w:rPr>
          <w:rFonts w:ascii="Arial" w:hAnsi="Arial" w:cs="Arial"/>
          <w:sz w:val="22"/>
          <w:szCs w:val="22"/>
          <w:lang w:val="en-US"/>
        </w:rPr>
        <w:t xml:space="preserve">RR Appendix </w:t>
      </w:r>
      <w:r w:rsidRPr="00BA1590">
        <w:rPr>
          <w:rFonts w:ascii="Arial" w:hAnsi="Arial" w:cs="Arial"/>
          <w:sz w:val="22"/>
          <w:szCs w:val="22"/>
          <w:lang w:val="en-US"/>
        </w:rPr>
        <w:lastRenderedPageBreak/>
        <w:t>18.</w:t>
      </w:r>
      <w:r>
        <w:rPr>
          <w:rFonts w:ascii="Arial" w:hAnsi="Arial" w:cs="Arial"/>
          <w:sz w:val="22"/>
          <w:szCs w:val="22"/>
        </w:rPr>
        <w:br/>
      </w:r>
    </w:p>
    <w:p w:rsidR="00BA1590" w:rsidRPr="00BA1590" w:rsidRDefault="00E94B9C" w:rsidP="00C90BC7">
      <w:pPr>
        <w:numPr>
          <w:ilvl w:val="0"/>
          <w:numId w:val="1"/>
        </w:numPr>
        <w:textAlignment w:val="center"/>
        <w:rPr>
          <w:rFonts w:ascii="Arial" w:hAnsi="Arial" w:cs="Arial"/>
          <w:sz w:val="22"/>
          <w:szCs w:val="22"/>
        </w:rPr>
      </w:pPr>
      <w:r>
        <w:rPr>
          <w:rFonts w:ascii="Arial" w:hAnsi="Arial" w:cs="Arial"/>
          <w:sz w:val="22"/>
          <w:szCs w:val="22"/>
        </w:rPr>
        <w:t>While the</w:t>
      </w:r>
      <w:r w:rsidRPr="00C90BC7">
        <w:rPr>
          <w:rFonts w:ascii="Arial" w:hAnsi="Arial" w:cs="Arial"/>
          <w:sz w:val="22"/>
          <w:szCs w:val="22"/>
          <w:lang w:val="en-US"/>
        </w:rPr>
        <w:t xml:space="preserve"> </w:t>
      </w:r>
      <w:r w:rsidR="00BA1590" w:rsidRPr="00C90BC7">
        <w:rPr>
          <w:rFonts w:ascii="Arial" w:hAnsi="Arial" w:cs="Arial"/>
          <w:sz w:val="22"/>
          <w:szCs w:val="22"/>
          <w:lang w:val="en-US"/>
        </w:rPr>
        <w:t xml:space="preserve">proposed allocation </w:t>
      </w:r>
      <w:r w:rsidR="009C299E">
        <w:rPr>
          <w:rFonts w:ascii="Arial" w:hAnsi="Arial" w:cs="Arial"/>
          <w:sz w:val="22"/>
          <w:szCs w:val="22"/>
          <w:lang w:val="en-US"/>
        </w:rPr>
        <w:t>for</w:t>
      </w:r>
      <w:r w:rsidR="00BA1590" w:rsidRPr="00C90BC7">
        <w:rPr>
          <w:rFonts w:ascii="Arial" w:hAnsi="Arial" w:cs="Arial"/>
          <w:sz w:val="22"/>
          <w:szCs w:val="22"/>
          <w:lang w:val="en-US"/>
        </w:rPr>
        <w:t xml:space="preserve"> the maritime mobile-satellite service (MMSS) in the downlink in the </w:t>
      </w:r>
      <w:r>
        <w:rPr>
          <w:rFonts w:ascii="Arial" w:hAnsi="Arial" w:cs="Arial"/>
          <w:sz w:val="22"/>
          <w:szCs w:val="22"/>
        </w:rPr>
        <w:t xml:space="preserve">requested frequency </w:t>
      </w:r>
      <w:r w:rsidR="00BA1590" w:rsidRPr="00C90BC7">
        <w:rPr>
          <w:rFonts w:ascii="Arial" w:hAnsi="Arial" w:cs="Arial"/>
          <w:sz w:val="22"/>
          <w:szCs w:val="22"/>
          <w:lang w:val="en-US"/>
        </w:rPr>
        <w:t xml:space="preserve">band </w:t>
      </w:r>
      <w:r>
        <w:rPr>
          <w:rFonts w:ascii="Arial" w:hAnsi="Arial" w:cs="Arial"/>
          <w:sz w:val="22"/>
          <w:szCs w:val="22"/>
        </w:rPr>
        <w:t>(</w:t>
      </w:r>
      <w:r w:rsidR="00BA1590" w:rsidRPr="00C90BC7">
        <w:rPr>
          <w:rFonts w:ascii="Arial" w:hAnsi="Arial" w:cs="Arial"/>
          <w:sz w:val="22"/>
          <w:szCs w:val="22"/>
        </w:rPr>
        <w:t>161.7875-161.9375 MHz</w:t>
      </w:r>
      <w:r>
        <w:rPr>
          <w:rFonts w:ascii="Arial" w:hAnsi="Arial" w:cs="Arial"/>
          <w:sz w:val="22"/>
          <w:szCs w:val="22"/>
        </w:rPr>
        <w:t>)</w:t>
      </w:r>
      <w:r w:rsidR="00BA1590" w:rsidRPr="00C90BC7">
        <w:rPr>
          <w:rFonts w:ascii="Arial" w:hAnsi="Arial" w:cs="Arial"/>
          <w:sz w:val="22"/>
          <w:szCs w:val="22"/>
        </w:rPr>
        <w:t xml:space="preserve"> </w:t>
      </w:r>
      <w:proofErr w:type="gramStart"/>
      <w:r w:rsidR="00BA1590" w:rsidRPr="00C90BC7">
        <w:rPr>
          <w:rFonts w:ascii="Arial" w:hAnsi="Arial" w:cs="Arial"/>
          <w:sz w:val="22"/>
          <w:szCs w:val="22"/>
        </w:rPr>
        <w:t xml:space="preserve">was not </w:t>
      </w:r>
      <w:r w:rsidRPr="00C90BC7">
        <w:rPr>
          <w:rFonts w:ascii="Arial" w:hAnsi="Arial" w:cs="Arial"/>
          <w:sz w:val="22"/>
          <w:szCs w:val="22"/>
        </w:rPr>
        <w:t>agreed</w:t>
      </w:r>
      <w:proofErr w:type="gramEnd"/>
      <w:r w:rsidRPr="00C90BC7">
        <w:rPr>
          <w:rFonts w:ascii="Arial" w:hAnsi="Arial" w:cs="Arial"/>
          <w:sz w:val="22"/>
          <w:szCs w:val="22"/>
        </w:rPr>
        <w:t xml:space="preserve"> at WRC-15</w:t>
      </w:r>
      <w:r>
        <w:rPr>
          <w:rFonts w:ascii="Arial" w:hAnsi="Arial" w:cs="Arial"/>
          <w:sz w:val="22"/>
          <w:szCs w:val="22"/>
        </w:rPr>
        <w:t xml:space="preserve">, the use of satellite </w:t>
      </w:r>
      <w:r w:rsidR="009C299E">
        <w:rPr>
          <w:rFonts w:ascii="Arial" w:hAnsi="Arial" w:cs="Arial"/>
          <w:sz w:val="22"/>
          <w:szCs w:val="22"/>
        </w:rPr>
        <w:t xml:space="preserve">communications </w:t>
      </w:r>
      <w:r>
        <w:rPr>
          <w:rFonts w:ascii="Arial" w:hAnsi="Arial" w:cs="Arial"/>
          <w:sz w:val="22"/>
          <w:szCs w:val="22"/>
        </w:rPr>
        <w:t xml:space="preserve">for VHF data exchange was agreed. </w:t>
      </w:r>
      <w:r w:rsidR="00BA1590" w:rsidRPr="00C90BC7">
        <w:rPr>
          <w:rFonts w:ascii="Arial" w:hAnsi="Arial" w:cs="Arial"/>
          <w:sz w:val="22"/>
          <w:szCs w:val="22"/>
        </w:rPr>
        <w:t xml:space="preserve">WRC-15 </w:t>
      </w:r>
      <w:r>
        <w:rPr>
          <w:rFonts w:ascii="Arial" w:hAnsi="Arial" w:cs="Arial"/>
          <w:sz w:val="22"/>
          <w:szCs w:val="22"/>
        </w:rPr>
        <w:t>agreed to</w:t>
      </w:r>
      <w:r w:rsidR="00BA1590" w:rsidRPr="00C90BC7">
        <w:rPr>
          <w:rFonts w:ascii="Arial" w:hAnsi="Arial" w:cs="Arial"/>
          <w:sz w:val="22"/>
          <w:szCs w:val="22"/>
        </w:rPr>
        <w:t xml:space="preserve"> </w:t>
      </w:r>
      <w:r>
        <w:rPr>
          <w:rFonts w:ascii="Arial" w:hAnsi="Arial" w:cs="Arial"/>
          <w:sz w:val="22"/>
          <w:szCs w:val="22"/>
        </w:rPr>
        <w:t>further</w:t>
      </w:r>
      <w:r w:rsidR="00BA1590" w:rsidRPr="00C90BC7">
        <w:rPr>
          <w:rFonts w:ascii="Arial" w:hAnsi="Arial" w:cs="Arial"/>
          <w:sz w:val="22"/>
          <w:szCs w:val="22"/>
        </w:rPr>
        <w:t xml:space="preserve"> studies of compatibility between MMSS and incumbent services in the same and adjacent frequency bands, for consideration by WRC-19.</w:t>
      </w:r>
    </w:p>
    <w:p w:rsidR="00BA1590" w:rsidRDefault="00BA1590" w:rsidP="00587190">
      <w:pPr>
        <w:textAlignment w:val="center"/>
        <w:rPr>
          <w:rFonts w:ascii="Arial" w:hAnsi="Arial" w:cs="Arial"/>
          <w:sz w:val="22"/>
          <w:szCs w:val="22"/>
        </w:rPr>
      </w:pPr>
    </w:p>
    <w:p w:rsidR="00822158" w:rsidRDefault="00E75BBC" w:rsidP="00220D61">
      <w:pPr>
        <w:numPr>
          <w:ilvl w:val="0"/>
          <w:numId w:val="1"/>
        </w:numPr>
        <w:textAlignment w:val="center"/>
        <w:rPr>
          <w:rFonts w:ascii="Arial" w:hAnsi="Arial" w:cs="Arial"/>
          <w:sz w:val="22"/>
          <w:szCs w:val="22"/>
        </w:rPr>
      </w:pPr>
      <w:r>
        <w:rPr>
          <w:rFonts w:ascii="Arial" w:hAnsi="Arial" w:cs="Arial"/>
          <w:sz w:val="22"/>
          <w:szCs w:val="22"/>
        </w:rPr>
        <w:t xml:space="preserve">The WRC-15 developed the following agenda for WRC-19 that </w:t>
      </w:r>
      <w:proofErr w:type="gramStart"/>
      <w:r>
        <w:rPr>
          <w:rFonts w:ascii="Arial" w:hAnsi="Arial" w:cs="Arial"/>
          <w:sz w:val="22"/>
          <w:szCs w:val="22"/>
        </w:rPr>
        <w:t>is related</w:t>
      </w:r>
      <w:proofErr w:type="gramEnd"/>
      <w:r>
        <w:rPr>
          <w:rFonts w:ascii="Arial" w:hAnsi="Arial" w:cs="Arial"/>
          <w:sz w:val="22"/>
          <w:szCs w:val="22"/>
        </w:rPr>
        <w:t xml:space="preserve"> to the development of</w:t>
      </w:r>
      <w:r w:rsidR="000F5133">
        <w:rPr>
          <w:rFonts w:ascii="Arial" w:hAnsi="Arial" w:cs="Arial"/>
          <w:sz w:val="22"/>
          <w:szCs w:val="22"/>
        </w:rPr>
        <w:t xml:space="preserve"> the</w:t>
      </w:r>
      <w:r>
        <w:rPr>
          <w:rFonts w:ascii="Arial" w:hAnsi="Arial" w:cs="Arial"/>
          <w:sz w:val="22"/>
          <w:szCs w:val="22"/>
        </w:rPr>
        <w:t xml:space="preserve"> VDES</w:t>
      </w:r>
      <w:r w:rsidR="00BD3794">
        <w:rPr>
          <w:rFonts w:ascii="Arial" w:hAnsi="Arial" w:cs="Arial"/>
          <w:sz w:val="22"/>
          <w:szCs w:val="22"/>
        </w:rPr>
        <w:t>.</w:t>
      </w:r>
    </w:p>
    <w:p w:rsidR="00E75BBC" w:rsidRDefault="00E75BBC" w:rsidP="00E75BBC">
      <w:pPr>
        <w:textAlignment w:val="center"/>
        <w:rPr>
          <w:rFonts w:ascii="Arial" w:hAnsi="Arial" w:cs="Arial"/>
          <w:sz w:val="22"/>
          <w:szCs w:val="22"/>
        </w:rPr>
      </w:pPr>
    </w:p>
    <w:p w:rsidR="00E75BBC" w:rsidRDefault="00E75BBC" w:rsidP="00E75BBC">
      <w:pPr>
        <w:numPr>
          <w:ilvl w:val="0"/>
          <w:numId w:val="39"/>
        </w:numPr>
        <w:textAlignment w:val="center"/>
        <w:rPr>
          <w:rFonts w:ascii="Arial" w:hAnsi="Arial" w:cs="Arial"/>
          <w:sz w:val="22"/>
          <w:szCs w:val="22"/>
        </w:rPr>
      </w:pPr>
      <w:proofErr w:type="gramStart"/>
      <w:r w:rsidRPr="00E75BBC">
        <w:rPr>
          <w:rFonts w:ascii="Arial" w:hAnsi="Arial" w:cs="Arial"/>
          <w:sz w:val="22"/>
          <w:szCs w:val="22"/>
          <w:lang w:val="en-US"/>
        </w:rPr>
        <w:t xml:space="preserve">to consider modifications of the Radio Regulations, including new spectrum allocations to the maritime mobile-satellite service (Earth-to-space and space-to-Earth), preferably within the frequency bands 156.0125-157.4375 MHz and 160.6125-162.0375 MHz of Appendix 18,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w:t>
      </w:r>
      <w:r w:rsidRPr="00E75BBC">
        <w:rPr>
          <w:rFonts w:ascii="Arial" w:hAnsi="Arial" w:cs="Arial"/>
          <w:i/>
          <w:iCs/>
          <w:sz w:val="22"/>
          <w:szCs w:val="22"/>
          <w:lang w:val="en-US"/>
        </w:rPr>
        <w:t xml:space="preserve">recognizing d) </w:t>
      </w:r>
      <w:r w:rsidRPr="00E75BBC">
        <w:rPr>
          <w:rFonts w:ascii="Arial" w:hAnsi="Arial" w:cs="Arial"/>
          <w:sz w:val="22"/>
          <w:szCs w:val="22"/>
          <w:lang w:val="en-US"/>
        </w:rPr>
        <w:t xml:space="preserve">and </w:t>
      </w:r>
      <w:r w:rsidRPr="00E75BBC">
        <w:rPr>
          <w:rFonts w:ascii="Arial" w:hAnsi="Arial" w:cs="Arial"/>
          <w:i/>
          <w:iCs/>
          <w:sz w:val="22"/>
          <w:szCs w:val="22"/>
          <w:lang w:val="en-US"/>
        </w:rPr>
        <w:t xml:space="preserve">e) </w:t>
      </w:r>
      <w:r w:rsidRPr="00E75BBC">
        <w:rPr>
          <w:rFonts w:ascii="Arial" w:hAnsi="Arial" w:cs="Arial"/>
          <w:sz w:val="22"/>
          <w:szCs w:val="22"/>
          <w:lang w:val="en-US"/>
        </w:rPr>
        <w:t>of Resolution 360 (Rev.WRC-15) (agenda item 1.9.2).</w:t>
      </w:r>
      <w:proofErr w:type="gramEnd"/>
    </w:p>
    <w:p w:rsidR="00E75BBC" w:rsidRDefault="00E75BBC" w:rsidP="00E75BBC">
      <w:pPr>
        <w:textAlignment w:val="center"/>
        <w:rPr>
          <w:rFonts w:ascii="Arial" w:hAnsi="Arial" w:cs="Arial"/>
          <w:sz w:val="22"/>
          <w:szCs w:val="22"/>
        </w:rPr>
      </w:pPr>
    </w:p>
    <w:p w:rsidR="00D373FF" w:rsidRDefault="00E75BBC" w:rsidP="00D373FF">
      <w:pPr>
        <w:keepNext/>
        <w:textAlignment w:val="center"/>
        <w:rPr>
          <w:rFonts w:ascii="Arial" w:hAnsi="Arial" w:cs="Arial"/>
          <w:b/>
          <w:sz w:val="22"/>
          <w:szCs w:val="22"/>
        </w:rPr>
      </w:pPr>
      <w:r>
        <w:rPr>
          <w:rFonts w:ascii="Arial" w:hAnsi="Arial" w:cs="Arial"/>
          <w:b/>
          <w:sz w:val="22"/>
          <w:szCs w:val="22"/>
        </w:rPr>
        <w:t>Discussion</w:t>
      </w:r>
    </w:p>
    <w:p w:rsidR="0019146B" w:rsidRDefault="00E94B9C" w:rsidP="00B11B60">
      <w:pPr>
        <w:numPr>
          <w:ilvl w:val="0"/>
          <w:numId w:val="1"/>
        </w:numPr>
        <w:textAlignment w:val="center"/>
        <w:rPr>
          <w:rFonts w:ascii="Arial" w:hAnsi="Arial" w:cs="Arial"/>
          <w:sz w:val="22"/>
          <w:szCs w:val="22"/>
        </w:rPr>
      </w:pPr>
      <w:r>
        <w:rPr>
          <w:rFonts w:ascii="Arial" w:hAnsi="Arial" w:cs="Arial"/>
          <w:sz w:val="22"/>
          <w:szCs w:val="22"/>
          <w:lang w:val="en-US"/>
        </w:rPr>
        <w:t>The</w:t>
      </w:r>
      <w:r w:rsidR="00E75BBC">
        <w:rPr>
          <w:rFonts w:ascii="Arial" w:hAnsi="Arial" w:cs="Arial"/>
          <w:sz w:val="22"/>
          <w:szCs w:val="22"/>
          <w:lang w:val="en-US"/>
        </w:rPr>
        <w:t xml:space="preserve"> WRC-15</w:t>
      </w:r>
      <w:r>
        <w:rPr>
          <w:rFonts w:ascii="Arial" w:hAnsi="Arial" w:cs="Arial"/>
          <w:sz w:val="22"/>
          <w:szCs w:val="22"/>
          <w:lang w:val="en-US"/>
        </w:rPr>
        <w:t xml:space="preserve"> agreed to</w:t>
      </w:r>
      <w:r w:rsidR="00E75BBC">
        <w:rPr>
          <w:rFonts w:ascii="Arial" w:hAnsi="Arial" w:cs="Arial"/>
          <w:sz w:val="22"/>
          <w:szCs w:val="22"/>
          <w:lang w:val="en-US"/>
        </w:rPr>
        <w:t xml:space="preserve"> all terrestrial components of </w:t>
      </w:r>
      <w:r w:rsidR="005702DB">
        <w:rPr>
          <w:rFonts w:ascii="Arial" w:hAnsi="Arial" w:cs="Arial"/>
          <w:sz w:val="22"/>
          <w:szCs w:val="22"/>
          <w:lang w:val="en-US"/>
        </w:rPr>
        <w:t xml:space="preserve">the </w:t>
      </w:r>
      <w:r w:rsidR="00E75BBC">
        <w:rPr>
          <w:rFonts w:ascii="Arial" w:hAnsi="Arial" w:cs="Arial"/>
          <w:sz w:val="22"/>
          <w:szCs w:val="22"/>
          <w:lang w:val="en-US"/>
        </w:rPr>
        <w:t xml:space="preserve">VDES </w:t>
      </w:r>
      <w:r>
        <w:rPr>
          <w:rFonts w:ascii="Arial" w:hAnsi="Arial" w:cs="Arial"/>
          <w:sz w:val="22"/>
          <w:szCs w:val="22"/>
          <w:lang w:val="en-US"/>
        </w:rPr>
        <w:t>including</w:t>
      </w:r>
      <w:r w:rsidR="00E75BBC">
        <w:rPr>
          <w:rFonts w:ascii="Arial" w:hAnsi="Arial" w:cs="Arial"/>
          <w:sz w:val="22"/>
          <w:szCs w:val="22"/>
          <w:lang w:val="en-US"/>
        </w:rPr>
        <w:t xml:space="preserve"> newly allocated </w:t>
      </w:r>
      <w:r w:rsidR="00CD1CD3">
        <w:rPr>
          <w:rFonts w:ascii="Arial" w:hAnsi="Arial" w:cs="Arial"/>
          <w:sz w:val="22"/>
          <w:szCs w:val="22"/>
          <w:lang w:val="en-US"/>
        </w:rPr>
        <w:t>channel</w:t>
      </w:r>
      <w:r w:rsidR="00E75BBC">
        <w:rPr>
          <w:rFonts w:ascii="Arial" w:hAnsi="Arial" w:cs="Arial"/>
          <w:sz w:val="22"/>
          <w:szCs w:val="22"/>
          <w:lang w:val="en-US"/>
        </w:rPr>
        <w:t>s 2027 (ASM 1) and 2028 (ASM 2)</w:t>
      </w:r>
      <w:r>
        <w:rPr>
          <w:rFonts w:ascii="Arial" w:hAnsi="Arial" w:cs="Arial"/>
          <w:sz w:val="22"/>
          <w:szCs w:val="22"/>
          <w:lang w:val="en-US"/>
        </w:rPr>
        <w:t>. With the frequencies now agreed,</w:t>
      </w:r>
      <w:r w:rsidR="008A42A8">
        <w:rPr>
          <w:rFonts w:ascii="Arial" w:hAnsi="Arial" w:cs="Arial"/>
          <w:sz w:val="22"/>
          <w:szCs w:val="22"/>
          <w:lang w:val="en-US"/>
        </w:rPr>
        <w:t xml:space="preserve"> </w:t>
      </w:r>
      <w:r w:rsidR="005702DB">
        <w:rPr>
          <w:rFonts w:ascii="Arial" w:hAnsi="Arial" w:cs="Arial"/>
          <w:sz w:val="22"/>
          <w:szCs w:val="22"/>
          <w:lang w:val="en-US"/>
        </w:rPr>
        <w:t xml:space="preserve">development of the </w:t>
      </w:r>
      <w:r w:rsidR="008A42A8">
        <w:rPr>
          <w:rFonts w:ascii="Arial" w:hAnsi="Arial" w:cs="Arial"/>
          <w:sz w:val="22"/>
          <w:szCs w:val="22"/>
          <w:lang w:val="en-US"/>
        </w:rPr>
        <w:t xml:space="preserve">VDES </w:t>
      </w:r>
      <w:r w:rsidR="00C90BC7">
        <w:rPr>
          <w:rFonts w:ascii="Arial" w:hAnsi="Arial" w:cs="Arial"/>
          <w:sz w:val="22"/>
          <w:szCs w:val="22"/>
          <w:lang w:val="en-US"/>
        </w:rPr>
        <w:t xml:space="preserve">can continue with close cooperation </w:t>
      </w:r>
      <w:r w:rsidR="000F5133">
        <w:rPr>
          <w:rFonts w:ascii="Arial" w:hAnsi="Arial" w:cs="Arial"/>
          <w:sz w:val="22"/>
          <w:szCs w:val="22"/>
          <w:lang w:val="en-US"/>
        </w:rPr>
        <w:t>between</w:t>
      </w:r>
      <w:r w:rsidR="00C90BC7">
        <w:rPr>
          <w:rFonts w:ascii="Arial" w:hAnsi="Arial" w:cs="Arial"/>
          <w:sz w:val="22"/>
          <w:szCs w:val="22"/>
          <w:lang w:val="en-US"/>
        </w:rPr>
        <w:t xml:space="preserve"> a number of international organi</w:t>
      </w:r>
      <w:r w:rsidR="005702DB">
        <w:rPr>
          <w:rFonts w:ascii="Arial" w:hAnsi="Arial" w:cs="Arial"/>
          <w:sz w:val="22"/>
          <w:szCs w:val="22"/>
          <w:lang w:val="en-US"/>
        </w:rPr>
        <w:t>s</w:t>
      </w:r>
      <w:r w:rsidR="00C90BC7">
        <w:rPr>
          <w:rFonts w:ascii="Arial" w:hAnsi="Arial" w:cs="Arial"/>
          <w:sz w:val="22"/>
          <w:szCs w:val="22"/>
          <w:lang w:val="en-US"/>
        </w:rPr>
        <w:t>ations including IALA and IEC.  The leadership</w:t>
      </w:r>
      <w:r w:rsidR="008A42A8">
        <w:rPr>
          <w:rFonts w:ascii="Arial" w:hAnsi="Arial" w:cs="Arial"/>
          <w:sz w:val="22"/>
          <w:szCs w:val="22"/>
          <w:lang w:val="en-US"/>
        </w:rPr>
        <w:t xml:space="preserve"> of</w:t>
      </w:r>
      <w:r w:rsidR="000F5133">
        <w:rPr>
          <w:rFonts w:ascii="Arial" w:hAnsi="Arial" w:cs="Arial"/>
          <w:sz w:val="22"/>
          <w:szCs w:val="22"/>
          <w:lang w:val="en-US"/>
        </w:rPr>
        <w:t xml:space="preserve"> the</w:t>
      </w:r>
      <w:r w:rsidR="008A42A8">
        <w:rPr>
          <w:rFonts w:ascii="Arial" w:hAnsi="Arial" w:cs="Arial"/>
          <w:sz w:val="22"/>
          <w:szCs w:val="22"/>
          <w:lang w:val="en-US"/>
        </w:rPr>
        <w:t xml:space="preserve"> IMO </w:t>
      </w:r>
      <w:r w:rsidR="00C90BC7">
        <w:rPr>
          <w:rFonts w:ascii="Arial" w:hAnsi="Arial" w:cs="Arial"/>
          <w:sz w:val="22"/>
          <w:szCs w:val="22"/>
          <w:lang w:val="en-US"/>
        </w:rPr>
        <w:t xml:space="preserve">is important in the development of the VDES to ensure </w:t>
      </w:r>
      <w:r w:rsidR="005702DB">
        <w:rPr>
          <w:rFonts w:ascii="Arial" w:hAnsi="Arial" w:cs="Arial"/>
          <w:sz w:val="22"/>
          <w:szCs w:val="22"/>
          <w:lang w:val="en-US"/>
        </w:rPr>
        <w:t xml:space="preserve">that </w:t>
      </w:r>
      <w:r w:rsidR="00C90BC7">
        <w:rPr>
          <w:rFonts w:ascii="Arial" w:hAnsi="Arial" w:cs="Arial"/>
          <w:sz w:val="22"/>
          <w:szCs w:val="22"/>
          <w:lang w:val="en-US"/>
        </w:rPr>
        <w:t>it will</w:t>
      </w:r>
      <w:r w:rsidR="008A42A8">
        <w:rPr>
          <w:rFonts w:ascii="Arial" w:hAnsi="Arial" w:cs="Arial"/>
          <w:sz w:val="22"/>
          <w:szCs w:val="22"/>
          <w:lang w:val="en-US"/>
        </w:rPr>
        <w:t xml:space="preserve"> contribute to the implementation of e-navigation and moderni</w:t>
      </w:r>
      <w:r w:rsidR="005702DB">
        <w:rPr>
          <w:rFonts w:ascii="Arial" w:hAnsi="Arial" w:cs="Arial"/>
          <w:sz w:val="22"/>
          <w:szCs w:val="22"/>
          <w:lang w:val="en-US"/>
        </w:rPr>
        <w:t>s</w:t>
      </w:r>
      <w:r w:rsidR="008A42A8">
        <w:rPr>
          <w:rFonts w:ascii="Arial" w:hAnsi="Arial" w:cs="Arial"/>
          <w:sz w:val="22"/>
          <w:szCs w:val="22"/>
          <w:lang w:val="en-US"/>
        </w:rPr>
        <w:t>ation of GMDSS</w:t>
      </w:r>
      <w:r w:rsidR="00B20485">
        <w:rPr>
          <w:rFonts w:ascii="Arial" w:hAnsi="Arial" w:cs="Arial" w:hint="eastAsia"/>
          <w:sz w:val="22"/>
          <w:szCs w:val="22"/>
          <w:lang w:val="en-US"/>
        </w:rPr>
        <w:t>.</w:t>
      </w:r>
    </w:p>
    <w:p w:rsidR="00FF08AC" w:rsidRDefault="00FF08AC" w:rsidP="0019146B">
      <w:pPr>
        <w:textAlignment w:val="center"/>
        <w:rPr>
          <w:rFonts w:ascii="Arial" w:hAnsi="Arial" w:cs="Arial"/>
          <w:sz w:val="22"/>
          <w:szCs w:val="22"/>
        </w:rPr>
      </w:pPr>
    </w:p>
    <w:p w:rsidR="00D10F4D" w:rsidRDefault="00C90BC7" w:rsidP="00D10F4D">
      <w:pPr>
        <w:numPr>
          <w:ilvl w:val="0"/>
          <w:numId w:val="1"/>
        </w:numPr>
        <w:textAlignment w:val="center"/>
        <w:rPr>
          <w:rFonts w:ascii="Arial" w:hAnsi="Arial" w:cs="Arial"/>
          <w:sz w:val="22"/>
          <w:szCs w:val="22"/>
        </w:rPr>
      </w:pPr>
      <w:r>
        <w:rPr>
          <w:rFonts w:ascii="Arial" w:hAnsi="Arial" w:cs="Arial"/>
          <w:sz w:val="22"/>
          <w:szCs w:val="22"/>
        </w:rPr>
        <w:t xml:space="preserve">In addition to agreement on the terrestrial aspect of </w:t>
      </w:r>
      <w:r w:rsidR="005702DB">
        <w:rPr>
          <w:rFonts w:ascii="Arial" w:hAnsi="Arial" w:cs="Arial"/>
          <w:sz w:val="22"/>
          <w:szCs w:val="22"/>
        </w:rPr>
        <w:t xml:space="preserve">the </w:t>
      </w:r>
      <w:r>
        <w:rPr>
          <w:rFonts w:ascii="Arial" w:hAnsi="Arial" w:cs="Arial"/>
          <w:sz w:val="22"/>
          <w:szCs w:val="22"/>
        </w:rPr>
        <w:t>VDES, and the satellite uplink for ASM 1 and ASM 2, the WRC-15 agreed that</w:t>
      </w:r>
      <w:r w:rsidR="00CD1CD3">
        <w:rPr>
          <w:rFonts w:ascii="Arial" w:hAnsi="Arial" w:cs="Arial"/>
          <w:sz w:val="22"/>
          <w:szCs w:val="22"/>
        </w:rPr>
        <w:t xml:space="preserve"> studies o</w:t>
      </w:r>
      <w:r w:rsidR="000F5133">
        <w:rPr>
          <w:rFonts w:ascii="Arial" w:hAnsi="Arial" w:cs="Arial"/>
          <w:sz w:val="22"/>
          <w:szCs w:val="22"/>
        </w:rPr>
        <w:t>f</w:t>
      </w:r>
      <w:r w:rsidR="00CD1CD3">
        <w:rPr>
          <w:rFonts w:ascii="Arial" w:hAnsi="Arial" w:cs="Arial"/>
          <w:sz w:val="22"/>
          <w:szCs w:val="22"/>
        </w:rPr>
        <w:t xml:space="preserve"> the </w:t>
      </w:r>
      <w:r>
        <w:rPr>
          <w:rFonts w:ascii="Arial" w:hAnsi="Arial" w:cs="Arial"/>
          <w:sz w:val="22"/>
          <w:szCs w:val="22"/>
        </w:rPr>
        <w:t xml:space="preserve">remaining </w:t>
      </w:r>
      <w:r w:rsidR="00CD1CD3">
        <w:rPr>
          <w:rFonts w:ascii="Arial" w:hAnsi="Arial" w:cs="Arial"/>
          <w:sz w:val="22"/>
          <w:szCs w:val="22"/>
        </w:rPr>
        <w:t xml:space="preserve">satellite components of </w:t>
      </w:r>
      <w:r w:rsidR="005702DB">
        <w:rPr>
          <w:rFonts w:ascii="Arial" w:hAnsi="Arial" w:cs="Arial"/>
          <w:sz w:val="22"/>
          <w:szCs w:val="22"/>
        </w:rPr>
        <w:t xml:space="preserve">the </w:t>
      </w:r>
      <w:r w:rsidR="00CD1CD3">
        <w:rPr>
          <w:rFonts w:ascii="Arial" w:hAnsi="Arial" w:cs="Arial"/>
          <w:sz w:val="22"/>
          <w:szCs w:val="22"/>
        </w:rPr>
        <w:t xml:space="preserve">VDES </w:t>
      </w:r>
      <w:proofErr w:type="gramStart"/>
      <w:r>
        <w:rPr>
          <w:rFonts w:ascii="Arial" w:hAnsi="Arial" w:cs="Arial"/>
          <w:sz w:val="22"/>
          <w:szCs w:val="22"/>
        </w:rPr>
        <w:t>will</w:t>
      </w:r>
      <w:proofErr w:type="gramEnd"/>
      <w:r>
        <w:rPr>
          <w:rFonts w:ascii="Arial" w:hAnsi="Arial" w:cs="Arial"/>
          <w:sz w:val="22"/>
          <w:szCs w:val="22"/>
        </w:rPr>
        <w:t xml:space="preserve"> continue</w:t>
      </w:r>
      <w:r w:rsidR="00CD1CD3">
        <w:rPr>
          <w:rFonts w:ascii="Arial" w:hAnsi="Arial" w:cs="Arial"/>
          <w:sz w:val="22"/>
          <w:szCs w:val="22"/>
        </w:rPr>
        <w:t xml:space="preserve"> until the WRC-19</w:t>
      </w:r>
      <w:r w:rsidR="00854CA1">
        <w:rPr>
          <w:rFonts w:ascii="Arial" w:hAnsi="Arial" w:cs="Arial" w:hint="eastAsia"/>
          <w:sz w:val="22"/>
          <w:szCs w:val="22"/>
        </w:rPr>
        <w:t>.</w:t>
      </w:r>
    </w:p>
    <w:p w:rsidR="00D10F4D" w:rsidRDefault="00D10F4D" w:rsidP="00D10F4D">
      <w:pPr>
        <w:pStyle w:val="ListParagraph"/>
        <w:ind w:left="960"/>
        <w:rPr>
          <w:rFonts w:ascii="Arial" w:hAnsi="Arial" w:cs="Arial"/>
          <w:sz w:val="22"/>
          <w:szCs w:val="22"/>
        </w:rPr>
      </w:pPr>
    </w:p>
    <w:p w:rsidR="005F6E5A" w:rsidRDefault="00C90BC7" w:rsidP="00C876DC">
      <w:pPr>
        <w:numPr>
          <w:ilvl w:val="0"/>
          <w:numId w:val="1"/>
        </w:numPr>
        <w:textAlignment w:val="center"/>
        <w:rPr>
          <w:rFonts w:ascii="Arial" w:hAnsi="Arial" w:cs="Arial"/>
          <w:sz w:val="22"/>
          <w:szCs w:val="22"/>
        </w:rPr>
      </w:pPr>
      <w:r>
        <w:rPr>
          <w:rFonts w:ascii="Arial" w:hAnsi="Arial" w:cs="Arial"/>
          <w:sz w:val="22"/>
          <w:szCs w:val="22"/>
        </w:rPr>
        <w:t>The</w:t>
      </w:r>
      <w:r w:rsidR="00CD1CD3">
        <w:rPr>
          <w:rFonts w:ascii="Arial" w:hAnsi="Arial" w:cs="Arial"/>
          <w:sz w:val="22"/>
          <w:szCs w:val="22"/>
        </w:rPr>
        <w:t xml:space="preserve"> present functions of </w:t>
      </w:r>
      <w:r w:rsidR="005702DB">
        <w:rPr>
          <w:rFonts w:ascii="Arial" w:hAnsi="Arial" w:cs="Arial"/>
          <w:sz w:val="22"/>
          <w:szCs w:val="22"/>
        </w:rPr>
        <w:t xml:space="preserve">the </w:t>
      </w:r>
      <w:r w:rsidR="00CD1CD3">
        <w:rPr>
          <w:rFonts w:ascii="Arial" w:hAnsi="Arial" w:cs="Arial"/>
          <w:sz w:val="22"/>
          <w:szCs w:val="22"/>
        </w:rPr>
        <w:t>VDES</w:t>
      </w:r>
      <w:r>
        <w:rPr>
          <w:rFonts w:ascii="Arial" w:hAnsi="Arial" w:cs="Arial"/>
          <w:sz w:val="22"/>
          <w:szCs w:val="22"/>
        </w:rPr>
        <w:t>, as agreed at WRC-15,</w:t>
      </w:r>
      <w:r w:rsidR="00CD1CD3">
        <w:rPr>
          <w:rFonts w:ascii="Arial" w:hAnsi="Arial" w:cs="Arial"/>
          <w:sz w:val="22"/>
          <w:szCs w:val="22"/>
        </w:rPr>
        <w:t xml:space="preserve"> </w:t>
      </w:r>
      <w:proofErr w:type="gramStart"/>
      <w:r w:rsidR="00CD1CD3">
        <w:rPr>
          <w:rFonts w:ascii="Arial" w:hAnsi="Arial" w:cs="Arial"/>
          <w:sz w:val="22"/>
          <w:szCs w:val="22"/>
        </w:rPr>
        <w:t>are illustrated</w:t>
      </w:r>
      <w:proofErr w:type="gramEnd"/>
      <w:r w:rsidR="00CD1CD3">
        <w:rPr>
          <w:rFonts w:ascii="Arial" w:hAnsi="Arial" w:cs="Arial"/>
          <w:sz w:val="22"/>
          <w:szCs w:val="22"/>
        </w:rPr>
        <w:t xml:space="preserve"> as F</w:t>
      </w:r>
      <w:r w:rsidR="00FD14EA">
        <w:rPr>
          <w:rFonts w:ascii="Arial" w:hAnsi="Arial" w:cs="Arial"/>
          <w:sz w:val="22"/>
          <w:szCs w:val="22"/>
        </w:rPr>
        <w:t>igure 1</w:t>
      </w:r>
      <w:r>
        <w:rPr>
          <w:rFonts w:ascii="Arial" w:hAnsi="Arial" w:cs="Arial"/>
          <w:sz w:val="22"/>
          <w:szCs w:val="22"/>
        </w:rPr>
        <w:t>. The full functionality of</w:t>
      </w:r>
      <w:r w:rsidR="005702DB">
        <w:rPr>
          <w:rFonts w:ascii="Arial" w:hAnsi="Arial" w:cs="Arial"/>
          <w:sz w:val="22"/>
          <w:szCs w:val="22"/>
        </w:rPr>
        <w:t xml:space="preserve"> the</w:t>
      </w:r>
      <w:r>
        <w:rPr>
          <w:rFonts w:ascii="Arial" w:hAnsi="Arial" w:cs="Arial"/>
          <w:sz w:val="22"/>
          <w:szCs w:val="22"/>
        </w:rPr>
        <w:t xml:space="preserve"> VDES, including the additional satellite component, </w:t>
      </w:r>
      <w:proofErr w:type="gramStart"/>
      <w:r>
        <w:rPr>
          <w:rFonts w:ascii="Arial" w:hAnsi="Arial" w:cs="Arial"/>
          <w:sz w:val="22"/>
          <w:szCs w:val="22"/>
        </w:rPr>
        <w:t>is provided</w:t>
      </w:r>
      <w:proofErr w:type="gramEnd"/>
      <w:r w:rsidR="00FD14EA">
        <w:rPr>
          <w:rFonts w:ascii="Arial" w:hAnsi="Arial" w:cs="Arial"/>
          <w:sz w:val="22"/>
          <w:szCs w:val="22"/>
        </w:rPr>
        <w:t xml:space="preserve"> </w:t>
      </w:r>
      <w:r w:rsidR="005702DB">
        <w:rPr>
          <w:rFonts w:ascii="Arial" w:hAnsi="Arial" w:cs="Arial"/>
          <w:sz w:val="22"/>
          <w:szCs w:val="22"/>
        </w:rPr>
        <w:t>in</w:t>
      </w:r>
      <w:r w:rsidR="00FD14EA">
        <w:rPr>
          <w:rFonts w:ascii="Arial" w:hAnsi="Arial" w:cs="Arial"/>
          <w:sz w:val="22"/>
          <w:szCs w:val="22"/>
        </w:rPr>
        <w:t xml:space="preserve"> Figure 2</w:t>
      </w:r>
      <w:r>
        <w:rPr>
          <w:rFonts w:ascii="Arial" w:hAnsi="Arial" w:cs="Arial"/>
          <w:sz w:val="22"/>
          <w:szCs w:val="22"/>
        </w:rPr>
        <w:t xml:space="preserve"> (as presented to IMO in</w:t>
      </w:r>
      <w:r w:rsidR="00FD14EA">
        <w:rPr>
          <w:rFonts w:ascii="Arial" w:hAnsi="Arial" w:cs="Arial"/>
          <w:sz w:val="22"/>
          <w:szCs w:val="22"/>
        </w:rPr>
        <w:t xml:space="preserve"> MSC 95/INF.12</w:t>
      </w:r>
      <w:r>
        <w:rPr>
          <w:rFonts w:ascii="Arial" w:hAnsi="Arial" w:cs="Arial"/>
          <w:sz w:val="22"/>
          <w:szCs w:val="22"/>
        </w:rPr>
        <w:t xml:space="preserve"> Figure 1)</w:t>
      </w:r>
      <w:r w:rsidR="005F6E5A">
        <w:rPr>
          <w:rFonts w:ascii="Arial" w:hAnsi="Arial" w:cs="Arial"/>
          <w:sz w:val="22"/>
          <w:szCs w:val="22"/>
        </w:rPr>
        <w:t>.</w:t>
      </w:r>
    </w:p>
    <w:p w:rsidR="00FD14EA" w:rsidRDefault="00FD14EA" w:rsidP="00FD14EA">
      <w:pPr>
        <w:textAlignment w:val="center"/>
        <w:rPr>
          <w:rFonts w:ascii="Arial" w:hAnsi="Arial" w:cs="Arial"/>
          <w:sz w:val="22"/>
          <w:szCs w:val="22"/>
        </w:rPr>
      </w:pPr>
    </w:p>
    <w:p w:rsidR="00FD14EA" w:rsidRDefault="00CD1C46" w:rsidP="00FD14EA">
      <w:pPr>
        <w:textAlignment w:val="center"/>
        <w:rPr>
          <w:rFonts w:ascii="Arial" w:hAnsi="Arial" w:cs="Arial"/>
          <w:sz w:val="22"/>
          <w:szCs w:val="22"/>
        </w:rPr>
      </w:pPr>
      <w:r>
        <w:rPr>
          <w:rFonts w:ascii="Arial" w:hAnsi="Arial" w:cs="Arial"/>
          <w:noProof/>
          <w:sz w:val="22"/>
          <w:szCs w:val="22"/>
          <w:lang w:val="en-IE" w:eastAsia="en-IE"/>
        </w:rPr>
        <w:lastRenderedPageBreak/>
        <w:drawing>
          <wp:inline distT="0" distB="0" distL="0" distR="0">
            <wp:extent cx="6141720" cy="4094480"/>
            <wp:effectExtent l="19050" t="19050" r="11430" b="203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l="17960" t="14050" r="18044" b="10318"/>
                    <a:stretch>
                      <a:fillRect/>
                    </a:stretch>
                  </pic:blipFill>
                  <pic:spPr bwMode="auto">
                    <a:xfrm>
                      <a:off x="0" y="0"/>
                      <a:ext cx="6141720" cy="4094480"/>
                    </a:xfrm>
                    <a:prstGeom prst="rect">
                      <a:avLst/>
                    </a:prstGeom>
                    <a:noFill/>
                    <a:ln w="15875" cmpd="sng">
                      <a:solidFill>
                        <a:srgbClr val="000000"/>
                      </a:solidFill>
                      <a:miter lim="800000"/>
                      <a:headEnd/>
                      <a:tailEnd/>
                    </a:ln>
                    <a:effectLst/>
                  </pic:spPr>
                </pic:pic>
              </a:graphicData>
            </a:graphic>
          </wp:inline>
        </w:drawing>
      </w:r>
    </w:p>
    <w:p w:rsidR="00FD14EA" w:rsidRPr="003B6ADA" w:rsidRDefault="003B6ADA" w:rsidP="003B6ADA">
      <w:pPr>
        <w:jc w:val="center"/>
        <w:textAlignment w:val="center"/>
        <w:rPr>
          <w:rFonts w:ascii="Arial" w:hAnsi="Arial" w:cs="Arial"/>
          <w:b/>
          <w:sz w:val="22"/>
          <w:szCs w:val="22"/>
        </w:rPr>
      </w:pPr>
      <w:r>
        <w:rPr>
          <w:rFonts w:ascii="Arial" w:hAnsi="Arial" w:cs="Arial" w:hint="eastAsia"/>
          <w:b/>
          <w:sz w:val="22"/>
          <w:szCs w:val="22"/>
        </w:rPr>
        <w:t xml:space="preserve">Figure 1: </w:t>
      </w:r>
      <w:r>
        <w:rPr>
          <w:rFonts w:ascii="Arial" w:hAnsi="Arial" w:cs="Arial"/>
          <w:b/>
          <w:sz w:val="22"/>
          <w:szCs w:val="22"/>
        </w:rPr>
        <w:t xml:space="preserve">VDES </w:t>
      </w:r>
      <w:r w:rsidR="00575D1D">
        <w:rPr>
          <w:rFonts w:ascii="Arial" w:hAnsi="Arial" w:cs="Arial"/>
          <w:b/>
          <w:sz w:val="22"/>
          <w:szCs w:val="22"/>
        </w:rPr>
        <w:t xml:space="preserve">elements agreed at </w:t>
      </w:r>
      <w:r>
        <w:rPr>
          <w:rFonts w:ascii="Arial" w:hAnsi="Arial" w:cs="Arial"/>
          <w:b/>
          <w:sz w:val="22"/>
          <w:szCs w:val="22"/>
        </w:rPr>
        <w:t>WRC-15</w:t>
      </w:r>
    </w:p>
    <w:p w:rsidR="00FD14EA" w:rsidRDefault="00FD14EA" w:rsidP="00FD14EA">
      <w:pPr>
        <w:textAlignment w:val="center"/>
        <w:rPr>
          <w:rFonts w:ascii="Arial" w:hAnsi="Arial" w:cs="Arial"/>
          <w:sz w:val="22"/>
          <w:szCs w:val="22"/>
        </w:rPr>
      </w:pPr>
    </w:p>
    <w:p w:rsidR="00FD14EA" w:rsidRDefault="00CD1C46" w:rsidP="00FD14EA">
      <w:pPr>
        <w:textAlignment w:val="center"/>
        <w:rPr>
          <w:rFonts w:ascii="Arial" w:hAnsi="Arial" w:cs="Arial"/>
          <w:sz w:val="22"/>
          <w:szCs w:val="22"/>
        </w:rPr>
      </w:pPr>
      <w:r>
        <w:rPr>
          <w:rFonts w:ascii="Arial" w:hAnsi="Arial" w:cs="Arial"/>
          <w:noProof/>
          <w:sz w:val="22"/>
          <w:szCs w:val="22"/>
          <w:lang w:val="en-IE" w:eastAsia="en-IE"/>
        </w:rPr>
        <w:drawing>
          <wp:inline distT="0" distB="0" distL="0" distR="0">
            <wp:extent cx="6100445" cy="3821430"/>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0">
                      <a:extLst>
                        <a:ext uri="{28A0092B-C50C-407E-A947-70E740481C1C}">
                          <a14:useLocalDpi xmlns:a14="http://schemas.microsoft.com/office/drawing/2010/main" val="0"/>
                        </a:ext>
                      </a:extLst>
                    </a:blip>
                    <a:srcRect l="15060" t="12103" r="16225" b="11111"/>
                    <a:stretch>
                      <a:fillRect/>
                    </a:stretch>
                  </pic:blipFill>
                  <pic:spPr bwMode="auto">
                    <a:xfrm>
                      <a:off x="0" y="0"/>
                      <a:ext cx="6100445" cy="3821430"/>
                    </a:xfrm>
                    <a:prstGeom prst="rect">
                      <a:avLst/>
                    </a:prstGeom>
                    <a:noFill/>
                    <a:ln>
                      <a:noFill/>
                    </a:ln>
                  </pic:spPr>
                </pic:pic>
              </a:graphicData>
            </a:graphic>
          </wp:inline>
        </w:drawing>
      </w:r>
    </w:p>
    <w:p w:rsidR="00FD14EA" w:rsidRPr="003B6ADA" w:rsidRDefault="003B6ADA" w:rsidP="003B6ADA">
      <w:pPr>
        <w:jc w:val="center"/>
        <w:textAlignment w:val="center"/>
        <w:rPr>
          <w:rFonts w:ascii="Arial" w:hAnsi="Arial" w:cs="Arial"/>
          <w:b/>
          <w:sz w:val="22"/>
          <w:szCs w:val="22"/>
        </w:rPr>
      </w:pPr>
      <w:r>
        <w:rPr>
          <w:rFonts w:ascii="Arial" w:hAnsi="Arial" w:cs="Arial" w:hint="eastAsia"/>
          <w:b/>
          <w:sz w:val="22"/>
          <w:szCs w:val="22"/>
        </w:rPr>
        <w:t>Figure 2:</w:t>
      </w:r>
      <w:r w:rsidR="00575D1D">
        <w:rPr>
          <w:rFonts w:ascii="Arial" w:hAnsi="Arial" w:cs="Arial"/>
          <w:b/>
          <w:sz w:val="22"/>
          <w:szCs w:val="22"/>
        </w:rPr>
        <w:t xml:space="preserve"> Full</w:t>
      </w:r>
      <w:r>
        <w:rPr>
          <w:rFonts w:ascii="Arial" w:hAnsi="Arial" w:cs="Arial" w:hint="eastAsia"/>
          <w:b/>
          <w:sz w:val="22"/>
          <w:szCs w:val="22"/>
        </w:rPr>
        <w:t xml:space="preserve"> VDES </w:t>
      </w:r>
      <w:r w:rsidR="00575D1D">
        <w:rPr>
          <w:rFonts w:ascii="Arial" w:hAnsi="Arial" w:cs="Arial"/>
          <w:b/>
          <w:sz w:val="22"/>
          <w:szCs w:val="22"/>
        </w:rPr>
        <w:t>capability</w:t>
      </w:r>
    </w:p>
    <w:p w:rsidR="005F6E5A" w:rsidRDefault="005F6E5A" w:rsidP="003B6ADA">
      <w:pPr>
        <w:pStyle w:val="ListParagraph"/>
        <w:ind w:leftChars="0" w:left="0"/>
        <w:rPr>
          <w:rFonts w:ascii="Arial" w:hAnsi="Arial" w:cs="Arial"/>
          <w:sz w:val="22"/>
          <w:szCs w:val="22"/>
        </w:rPr>
      </w:pPr>
    </w:p>
    <w:p w:rsidR="00D10F4D" w:rsidRDefault="003B6ADA" w:rsidP="00C876DC">
      <w:pPr>
        <w:numPr>
          <w:ilvl w:val="0"/>
          <w:numId w:val="1"/>
        </w:numPr>
        <w:textAlignment w:val="center"/>
        <w:rPr>
          <w:rFonts w:ascii="Arial" w:hAnsi="Arial" w:cs="Arial"/>
          <w:sz w:val="22"/>
          <w:szCs w:val="22"/>
        </w:rPr>
      </w:pPr>
      <w:r>
        <w:rPr>
          <w:rFonts w:ascii="Arial" w:hAnsi="Arial" w:cs="Arial"/>
          <w:sz w:val="22"/>
          <w:szCs w:val="22"/>
        </w:rPr>
        <w:t xml:space="preserve">The </w:t>
      </w:r>
      <w:r w:rsidR="00575D1D">
        <w:rPr>
          <w:rFonts w:ascii="Arial" w:hAnsi="Arial" w:cs="Arial"/>
          <w:sz w:val="22"/>
          <w:szCs w:val="22"/>
        </w:rPr>
        <w:t xml:space="preserve">additional </w:t>
      </w:r>
      <w:r>
        <w:rPr>
          <w:rFonts w:ascii="Arial" w:hAnsi="Arial" w:cs="Arial"/>
          <w:sz w:val="22"/>
          <w:szCs w:val="22"/>
        </w:rPr>
        <w:t>satellite component</w:t>
      </w:r>
      <w:r w:rsidR="00C27C5E">
        <w:rPr>
          <w:rFonts w:ascii="Arial" w:hAnsi="Arial" w:cs="Arial"/>
          <w:sz w:val="22"/>
          <w:szCs w:val="22"/>
        </w:rPr>
        <w:t>s</w:t>
      </w:r>
      <w:r>
        <w:rPr>
          <w:rFonts w:ascii="Arial" w:hAnsi="Arial" w:cs="Arial"/>
          <w:sz w:val="22"/>
          <w:szCs w:val="22"/>
        </w:rPr>
        <w:t xml:space="preserve"> of </w:t>
      </w:r>
      <w:r w:rsidR="000F5133">
        <w:rPr>
          <w:rFonts w:ascii="Arial" w:hAnsi="Arial" w:cs="Arial"/>
          <w:sz w:val="22"/>
          <w:szCs w:val="22"/>
        </w:rPr>
        <w:t xml:space="preserve">the </w:t>
      </w:r>
      <w:r>
        <w:rPr>
          <w:rFonts w:ascii="Arial" w:hAnsi="Arial" w:cs="Arial"/>
          <w:sz w:val="22"/>
          <w:szCs w:val="22"/>
        </w:rPr>
        <w:t>VDES, especially satellite downlink capability</w:t>
      </w:r>
      <w:r w:rsidR="00E520E9">
        <w:rPr>
          <w:rFonts w:ascii="Arial" w:hAnsi="Arial" w:cs="Arial"/>
          <w:sz w:val="22"/>
          <w:szCs w:val="22"/>
        </w:rPr>
        <w:t>,</w:t>
      </w:r>
      <w:r>
        <w:rPr>
          <w:rFonts w:ascii="Arial" w:hAnsi="Arial" w:cs="Arial"/>
          <w:sz w:val="22"/>
          <w:szCs w:val="22"/>
        </w:rPr>
        <w:t xml:space="preserve"> is very important since it enables the benefits </w:t>
      </w:r>
      <w:r w:rsidR="005702DB">
        <w:rPr>
          <w:rFonts w:ascii="Arial" w:hAnsi="Arial" w:cs="Arial"/>
          <w:sz w:val="22"/>
          <w:szCs w:val="22"/>
        </w:rPr>
        <w:t xml:space="preserve">of the </w:t>
      </w:r>
      <w:r>
        <w:rPr>
          <w:rFonts w:ascii="Arial" w:hAnsi="Arial" w:cs="Arial"/>
          <w:sz w:val="22"/>
          <w:szCs w:val="22"/>
        </w:rPr>
        <w:t xml:space="preserve">VDES </w:t>
      </w:r>
      <w:r w:rsidR="005702DB">
        <w:rPr>
          <w:rFonts w:ascii="Arial" w:hAnsi="Arial" w:cs="Arial"/>
          <w:sz w:val="22"/>
          <w:szCs w:val="22"/>
        </w:rPr>
        <w:t xml:space="preserve">to </w:t>
      </w:r>
      <w:r>
        <w:rPr>
          <w:rFonts w:ascii="Arial" w:hAnsi="Arial" w:cs="Arial"/>
          <w:sz w:val="22"/>
          <w:szCs w:val="22"/>
        </w:rPr>
        <w:t xml:space="preserve">reach beyond the coverage of shore </w:t>
      </w:r>
      <w:r>
        <w:rPr>
          <w:rFonts w:ascii="Arial" w:hAnsi="Arial" w:cs="Arial"/>
          <w:sz w:val="22"/>
          <w:szCs w:val="22"/>
        </w:rPr>
        <w:lastRenderedPageBreak/>
        <w:t xml:space="preserve">based VDES and thus </w:t>
      </w:r>
      <w:r w:rsidR="009F5A15">
        <w:rPr>
          <w:rFonts w:ascii="Arial" w:hAnsi="Arial" w:cs="Arial"/>
          <w:sz w:val="22"/>
          <w:szCs w:val="22"/>
        </w:rPr>
        <w:t>ships can exchange digital data world-wide</w:t>
      </w:r>
      <w:r w:rsidR="005F6E5A">
        <w:rPr>
          <w:rFonts w:ascii="Arial" w:hAnsi="Arial" w:cs="Arial"/>
          <w:sz w:val="22"/>
          <w:szCs w:val="22"/>
        </w:rPr>
        <w:t>.</w:t>
      </w:r>
      <w:r w:rsidR="009F5A15">
        <w:rPr>
          <w:rFonts w:ascii="Arial" w:hAnsi="Arial" w:cs="Arial"/>
          <w:sz w:val="22"/>
          <w:szCs w:val="22"/>
        </w:rPr>
        <w:t xml:space="preserve"> For example, ships </w:t>
      </w:r>
      <w:r w:rsidR="00E520E9">
        <w:rPr>
          <w:rFonts w:ascii="Arial" w:hAnsi="Arial" w:cs="Arial"/>
          <w:sz w:val="22"/>
          <w:szCs w:val="22"/>
        </w:rPr>
        <w:t xml:space="preserve">could </w:t>
      </w:r>
      <w:r w:rsidR="009F5A15">
        <w:rPr>
          <w:rFonts w:ascii="Arial" w:hAnsi="Arial" w:cs="Arial"/>
          <w:sz w:val="22"/>
          <w:szCs w:val="22"/>
        </w:rPr>
        <w:t>receive update</w:t>
      </w:r>
      <w:r w:rsidR="000F5133">
        <w:rPr>
          <w:rFonts w:ascii="Arial" w:hAnsi="Arial" w:cs="Arial"/>
          <w:sz w:val="22"/>
          <w:szCs w:val="22"/>
        </w:rPr>
        <w:t>d</w:t>
      </w:r>
      <w:r w:rsidR="009F5A15">
        <w:rPr>
          <w:rFonts w:ascii="Arial" w:hAnsi="Arial" w:cs="Arial"/>
          <w:sz w:val="22"/>
          <w:szCs w:val="22"/>
        </w:rPr>
        <w:t xml:space="preserve"> data of an ice map</w:t>
      </w:r>
      <w:r w:rsidR="00C612BB">
        <w:rPr>
          <w:rFonts w:ascii="Arial" w:hAnsi="Arial" w:cs="Arial"/>
          <w:sz w:val="22"/>
          <w:szCs w:val="22"/>
        </w:rPr>
        <w:t>, the latest weather</w:t>
      </w:r>
      <w:r w:rsidR="009F5A15">
        <w:rPr>
          <w:rFonts w:ascii="Arial" w:hAnsi="Arial" w:cs="Arial"/>
          <w:sz w:val="22"/>
          <w:szCs w:val="22"/>
        </w:rPr>
        <w:t xml:space="preserve"> or a recommended route developed by the shore authority while navigating </w:t>
      </w:r>
      <w:r w:rsidR="00E520E9">
        <w:rPr>
          <w:rFonts w:ascii="Arial" w:hAnsi="Arial" w:cs="Arial"/>
          <w:sz w:val="22"/>
          <w:szCs w:val="22"/>
        </w:rPr>
        <w:t xml:space="preserve">in a </w:t>
      </w:r>
      <w:r w:rsidR="009F5A15">
        <w:rPr>
          <w:rFonts w:ascii="Arial" w:hAnsi="Arial" w:cs="Arial"/>
          <w:sz w:val="22"/>
          <w:szCs w:val="22"/>
        </w:rPr>
        <w:t xml:space="preserve">polar </w:t>
      </w:r>
      <w:r w:rsidR="00E520E9">
        <w:rPr>
          <w:rFonts w:ascii="Arial" w:hAnsi="Arial" w:cs="Arial"/>
          <w:sz w:val="22"/>
          <w:szCs w:val="22"/>
        </w:rPr>
        <w:t>area</w:t>
      </w:r>
      <w:r w:rsidR="005702DB">
        <w:rPr>
          <w:rFonts w:ascii="Arial" w:hAnsi="Arial" w:cs="Arial"/>
          <w:sz w:val="22"/>
          <w:szCs w:val="22"/>
        </w:rPr>
        <w:t>.</w:t>
      </w:r>
      <w:r w:rsidR="009F5A15">
        <w:rPr>
          <w:rFonts w:ascii="Arial" w:hAnsi="Arial" w:cs="Arial"/>
          <w:sz w:val="22"/>
          <w:szCs w:val="22"/>
        </w:rPr>
        <w:t xml:space="preserve"> </w:t>
      </w:r>
      <w:r w:rsidR="00FE0454">
        <w:rPr>
          <w:rFonts w:ascii="Arial" w:hAnsi="Arial" w:cs="Arial"/>
          <w:sz w:val="22"/>
          <w:szCs w:val="22"/>
        </w:rPr>
        <w:t>Ship</w:t>
      </w:r>
      <w:r w:rsidR="00E520E9">
        <w:rPr>
          <w:rFonts w:ascii="Arial" w:hAnsi="Arial" w:cs="Arial"/>
          <w:sz w:val="22"/>
          <w:szCs w:val="22"/>
        </w:rPr>
        <w:t>s</w:t>
      </w:r>
      <w:r w:rsidR="00FE0454">
        <w:rPr>
          <w:rFonts w:ascii="Arial" w:hAnsi="Arial" w:cs="Arial"/>
          <w:sz w:val="22"/>
          <w:szCs w:val="22"/>
        </w:rPr>
        <w:t xml:space="preserve"> </w:t>
      </w:r>
      <w:r w:rsidR="00E520E9">
        <w:rPr>
          <w:rFonts w:ascii="Arial" w:hAnsi="Arial" w:cs="Arial"/>
          <w:sz w:val="22"/>
          <w:szCs w:val="22"/>
        </w:rPr>
        <w:t xml:space="preserve">could </w:t>
      </w:r>
      <w:r w:rsidR="00FE0454">
        <w:rPr>
          <w:rFonts w:ascii="Arial" w:hAnsi="Arial" w:cs="Arial"/>
          <w:sz w:val="22"/>
          <w:szCs w:val="22"/>
        </w:rPr>
        <w:t xml:space="preserve">receive </w:t>
      </w:r>
      <w:r w:rsidR="00E520E9">
        <w:rPr>
          <w:rFonts w:ascii="Arial" w:hAnsi="Arial" w:cs="Arial"/>
          <w:sz w:val="22"/>
          <w:szCs w:val="22"/>
        </w:rPr>
        <w:t xml:space="preserve">information on </w:t>
      </w:r>
      <w:r w:rsidR="005702DB">
        <w:rPr>
          <w:rFonts w:ascii="Arial" w:hAnsi="Arial" w:cs="Arial"/>
          <w:sz w:val="22"/>
          <w:szCs w:val="22"/>
        </w:rPr>
        <w:t xml:space="preserve">software </w:t>
      </w:r>
      <w:r w:rsidR="00FE0454">
        <w:rPr>
          <w:rFonts w:ascii="Arial" w:hAnsi="Arial" w:cs="Arial"/>
          <w:sz w:val="22"/>
          <w:szCs w:val="22"/>
        </w:rPr>
        <w:t>update</w:t>
      </w:r>
      <w:r w:rsidR="00E520E9">
        <w:rPr>
          <w:rFonts w:ascii="Arial" w:hAnsi="Arial" w:cs="Arial"/>
          <w:sz w:val="22"/>
          <w:szCs w:val="22"/>
        </w:rPr>
        <w:t>s</w:t>
      </w:r>
      <w:r w:rsidR="00FE0454">
        <w:rPr>
          <w:rFonts w:ascii="Arial" w:hAnsi="Arial" w:cs="Arial"/>
          <w:sz w:val="22"/>
          <w:szCs w:val="22"/>
        </w:rPr>
        <w:t xml:space="preserve"> for digital navigation equipment while navigating high sea</w:t>
      </w:r>
      <w:r w:rsidR="00373B44">
        <w:rPr>
          <w:rFonts w:ascii="Arial" w:hAnsi="Arial" w:cs="Arial" w:hint="eastAsia"/>
          <w:sz w:val="22"/>
          <w:szCs w:val="22"/>
        </w:rPr>
        <w:t>.</w:t>
      </w:r>
      <w:r w:rsidR="00FE0454">
        <w:rPr>
          <w:rFonts w:ascii="Arial" w:hAnsi="Arial" w:cs="Arial"/>
          <w:sz w:val="22"/>
          <w:szCs w:val="22"/>
        </w:rPr>
        <w:t xml:space="preserve"> </w:t>
      </w:r>
      <w:r w:rsidR="00E520E9">
        <w:rPr>
          <w:rFonts w:ascii="Arial" w:hAnsi="Arial" w:cs="Arial"/>
          <w:sz w:val="22"/>
          <w:szCs w:val="22"/>
        </w:rPr>
        <w:t xml:space="preserve">The satellite component also provides the ability for </w:t>
      </w:r>
      <w:r w:rsidR="00FE0454">
        <w:rPr>
          <w:rFonts w:ascii="Arial" w:hAnsi="Arial" w:cs="Arial"/>
          <w:sz w:val="22"/>
          <w:szCs w:val="22"/>
        </w:rPr>
        <w:t>shore authori</w:t>
      </w:r>
      <w:r w:rsidR="005702DB">
        <w:rPr>
          <w:rFonts w:ascii="Arial" w:hAnsi="Arial" w:cs="Arial"/>
          <w:sz w:val="22"/>
          <w:szCs w:val="22"/>
        </w:rPr>
        <w:t>ties</w:t>
      </w:r>
      <w:r w:rsidR="00FE0454">
        <w:rPr>
          <w:rFonts w:ascii="Arial" w:hAnsi="Arial" w:cs="Arial"/>
          <w:sz w:val="22"/>
          <w:szCs w:val="22"/>
        </w:rPr>
        <w:t xml:space="preserve"> of developing countr</w:t>
      </w:r>
      <w:r w:rsidR="005702DB">
        <w:rPr>
          <w:rFonts w:ascii="Arial" w:hAnsi="Arial" w:cs="Arial"/>
          <w:sz w:val="22"/>
          <w:szCs w:val="22"/>
        </w:rPr>
        <w:t>ies</w:t>
      </w:r>
      <w:r w:rsidR="00FE0454">
        <w:rPr>
          <w:rFonts w:ascii="Arial" w:hAnsi="Arial" w:cs="Arial"/>
          <w:sz w:val="22"/>
          <w:szCs w:val="22"/>
        </w:rPr>
        <w:t xml:space="preserve"> </w:t>
      </w:r>
      <w:r w:rsidR="00E520E9">
        <w:rPr>
          <w:rFonts w:ascii="Arial" w:hAnsi="Arial" w:cs="Arial"/>
          <w:sz w:val="22"/>
          <w:szCs w:val="22"/>
        </w:rPr>
        <w:t xml:space="preserve">to </w:t>
      </w:r>
      <w:r w:rsidR="00FE0454">
        <w:rPr>
          <w:rFonts w:ascii="Arial" w:hAnsi="Arial" w:cs="Arial"/>
          <w:sz w:val="22"/>
          <w:szCs w:val="22"/>
        </w:rPr>
        <w:t xml:space="preserve">establish </w:t>
      </w:r>
      <w:r w:rsidR="005702DB">
        <w:rPr>
          <w:rFonts w:ascii="Arial" w:hAnsi="Arial" w:cs="Arial"/>
          <w:sz w:val="22"/>
          <w:szCs w:val="22"/>
        </w:rPr>
        <w:t xml:space="preserve">a </w:t>
      </w:r>
      <w:r w:rsidR="00FE0454">
        <w:rPr>
          <w:rFonts w:ascii="Arial" w:hAnsi="Arial" w:cs="Arial"/>
          <w:sz w:val="22"/>
          <w:szCs w:val="22"/>
        </w:rPr>
        <w:t xml:space="preserve">VHF digital network without additional </w:t>
      </w:r>
      <w:r w:rsidR="00E520E9">
        <w:rPr>
          <w:rFonts w:ascii="Arial" w:hAnsi="Arial" w:cs="Arial"/>
          <w:sz w:val="22"/>
          <w:szCs w:val="22"/>
        </w:rPr>
        <w:t xml:space="preserve">shore infrastructure </w:t>
      </w:r>
      <w:r w:rsidR="00FE0454">
        <w:rPr>
          <w:rFonts w:ascii="Arial" w:hAnsi="Arial" w:cs="Arial"/>
          <w:sz w:val="22"/>
          <w:szCs w:val="22"/>
        </w:rPr>
        <w:t>investment.</w:t>
      </w:r>
      <w:r w:rsidR="00655A8C">
        <w:rPr>
          <w:rFonts w:ascii="Arial" w:hAnsi="Arial" w:cs="Arial"/>
          <w:sz w:val="22"/>
          <w:szCs w:val="22"/>
        </w:rPr>
        <w:br/>
      </w:r>
    </w:p>
    <w:p w:rsidR="00655A8C" w:rsidRDefault="00DA55E9" w:rsidP="00655A8C">
      <w:pPr>
        <w:keepNext/>
        <w:rPr>
          <w:rFonts w:ascii="Arial" w:hAnsi="Arial" w:cs="Arial"/>
          <w:b/>
          <w:sz w:val="22"/>
          <w:szCs w:val="22"/>
          <w:lang w:val="en-US"/>
        </w:rPr>
      </w:pPr>
      <w:r>
        <w:rPr>
          <w:rFonts w:ascii="Arial" w:hAnsi="Arial" w:cs="Arial"/>
          <w:b/>
          <w:sz w:val="22"/>
          <w:szCs w:val="22"/>
          <w:lang w:val="en-US"/>
        </w:rPr>
        <w:t>IALA contribution</w:t>
      </w:r>
    </w:p>
    <w:p w:rsidR="000953CB" w:rsidRPr="00B92514" w:rsidRDefault="000953CB" w:rsidP="000953CB">
      <w:pPr>
        <w:textAlignment w:val="center"/>
        <w:rPr>
          <w:rFonts w:ascii="Arial" w:hAnsi="Arial" w:cs="Arial"/>
          <w:sz w:val="20"/>
          <w:szCs w:val="20"/>
        </w:rPr>
      </w:pPr>
    </w:p>
    <w:p w:rsidR="0037364D" w:rsidRDefault="006D493A" w:rsidP="0037364D">
      <w:pPr>
        <w:numPr>
          <w:ilvl w:val="0"/>
          <w:numId w:val="1"/>
        </w:numPr>
        <w:textAlignment w:val="center"/>
        <w:rPr>
          <w:rFonts w:ascii="Arial" w:hAnsi="Arial" w:cs="Arial"/>
          <w:sz w:val="22"/>
          <w:szCs w:val="22"/>
        </w:rPr>
      </w:pPr>
      <w:r>
        <w:rPr>
          <w:rFonts w:ascii="Arial" w:hAnsi="Arial" w:cs="Arial" w:hint="eastAsia"/>
          <w:sz w:val="22"/>
          <w:szCs w:val="22"/>
        </w:rPr>
        <w:t>IALA ha</w:t>
      </w:r>
      <w:r>
        <w:rPr>
          <w:rFonts w:ascii="Arial" w:hAnsi="Arial" w:cs="Arial"/>
          <w:sz w:val="22"/>
          <w:szCs w:val="22"/>
        </w:rPr>
        <w:t>s</w:t>
      </w:r>
      <w:r>
        <w:rPr>
          <w:rFonts w:ascii="Arial" w:hAnsi="Arial" w:cs="Arial" w:hint="eastAsia"/>
          <w:sz w:val="22"/>
          <w:szCs w:val="22"/>
        </w:rPr>
        <w:t xml:space="preserve"> </w:t>
      </w:r>
      <w:r w:rsidR="00E520E9">
        <w:rPr>
          <w:rFonts w:ascii="Arial" w:hAnsi="Arial" w:cs="Arial"/>
          <w:sz w:val="22"/>
          <w:szCs w:val="22"/>
        </w:rPr>
        <w:t>been</w:t>
      </w:r>
      <w:r w:rsidR="00E520E9">
        <w:rPr>
          <w:rFonts w:ascii="Arial" w:hAnsi="Arial" w:cs="Arial" w:hint="eastAsia"/>
          <w:sz w:val="22"/>
          <w:szCs w:val="22"/>
        </w:rPr>
        <w:t xml:space="preserve"> </w:t>
      </w:r>
      <w:r>
        <w:rPr>
          <w:rFonts w:ascii="Arial" w:hAnsi="Arial" w:cs="Arial" w:hint="eastAsia"/>
          <w:sz w:val="22"/>
          <w:szCs w:val="22"/>
        </w:rPr>
        <w:t xml:space="preserve">engaged </w:t>
      </w:r>
      <w:r>
        <w:rPr>
          <w:rFonts w:ascii="Arial" w:hAnsi="Arial" w:cs="Arial"/>
          <w:sz w:val="22"/>
          <w:szCs w:val="22"/>
        </w:rPr>
        <w:t xml:space="preserve">in the development of </w:t>
      </w:r>
      <w:r w:rsidR="00905817">
        <w:rPr>
          <w:rFonts w:ascii="Arial" w:hAnsi="Arial" w:cs="Arial"/>
          <w:sz w:val="22"/>
          <w:szCs w:val="22"/>
        </w:rPr>
        <w:t xml:space="preserve">the </w:t>
      </w:r>
      <w:r>
        <w:rPr>
          <w:rFonts w:ascii="Arial" w:hAnsi="Arial" w:cs="Arial"/>
          <w:sz w:val="22"/>
          <w:szCs w:val="22"/>
        </w:rPr>
        <w:t xml:space="preserve">VDES since WRC-12. </w:t>
      </w:r>
      <w:r w:rsidR="00E520E9">
        <w:rPr>
          <w:rFonts w:ascii="Arial" w:hAnsi="Arial" w:cs="Arial"/>
          <w:sz w:val="22"/>
          <w:szCs w:val="22"/>
        </w:rPr>
        <w:t xml:space="preserve">Some </w:t>
      </w:r>
      <w:r>
        <w:rPr>
          <w:rFonts w:ascii="Arial" w:hAnsi="Arial" w:cs="Arial"/>
          <w:sz w:val="22"/>
          <w:szCs w:val="22"/>
        </w:rPr>
        <w:t xml:space="preserve">examples </w:t>
      </w:r>
      <w:r w:rsidR="008A7526">
        <w:rPr>
          <w:rFonts w:ascii="Arial" w:hAnsi="Arial" w:cs="Arial"/>
          <w:sz w:val="22"/>
          <w:szCs w:val="22"/>
        </w:rPr>
        <w:t xml:space="preserve">of </w:t>
      </w:r>
      <w:r w:rsidR="00E520E9">
        <w:rPr>
          <w:rFonts w:ascii="Arial" w:hAnsi="Arial" w:cs="Arial"/>
          <w:sz w:val="22"/>
          <w:szCs w:val="22"/>
        </w:rPr>
        <w:t xml:space="preserve">the IALA </w:t>
      </w:r>
      <w:r w:rsidR="00905817">
        <w:rPr>
          <w:rFonts w:ascii="Arial" w:hAnsi="Arial" w:cs="Arial"/>
          <w:sz w:val="22"/>
          <w:szCs w:val="22"/>
        </w:rPr>
        <w:t xml:space="preserve">work </w:t>
      </w:r>
      <w:r w:rsidR="00E520E9">
        <w:rPr>
          <w:rFonts w:ascii="Arial" w:hAnsi="Arial" w:cs="Arial"/>
          <w:sz w:val="22"/>
          <w:szCs w:val="22"/>
        </w:rPr>
        <w:t>to support</w:t>
      </w:r>
      <w:r>
        <w:rPr>
          <w:rFonts w:ascii="Arial" w:hAnsi="Arial" w:cs="Arial"/>
          <w:sz w:val="22"/>
          <w:szCs w:val="22"/>
        </w:rPr>
        <w:t xml:space="preserve"> the development of </w:t>
      </w:r>
      <w:r w:rsidR="00905817">
        <w:rPr>
          <w:rFonts w:ascii="Arial" w:hAnsi="Arial" w:cs="Arial"/>
          <w:sz w:val="22"/>
          <w:szCs w:val="22"/>
        </w:rPr>
        <w:t xml:space="preserve">the </w:t>
      </w:r>
      <w:r>
        <w:rPr>
          <w:rFonts w:ascii="Arial" w:hAnsi="Arial" w:cs="Arial"/>
          <w:sz w:val="22"/>
          <w:szCs w:val="22"/>
        </w:rPr>
        <w:t xml:space="preserve">VDES </w:t>
      </w:r>
      <w:r w:rsidR="00E520E9">
        <w:rPr>
          <w:rFonts w:ascii="Arial" w:hAnsi="Arial" w:cs="Arial"/>
          <w:sz w:val="22"/>
          <w:szCs w:val="22"/>
        </w:rPr>
        <w:t>include</w:t>
      </w:r>
      <w:r>
        <w:rPr>
          <w:rFonts w:ascii="Arial" w:hAnsi="Arial" w:cs="Arial"/>
          <w:sz w:val="22"/>
          <w:szCs w:val="22"/>
        </w:rPr>
        <w:t xml:space="preserve"> the preliminary documents toward</w:t>
      </w:r>
      <w:r w:rsidR="00905817">
        <w:rPr>
          <w:rFonts w:ascii="Arial" w:hAnsi="Arial" w:cs="Arial"/>
          <w:sz w:val="22"/>
          <w:szCs w:val="22"/>
        </w:rPr>
        <w:t>s</w:t>
      </w:r>
      <w:r>
        <w:rPr>
          <w:rFonts w:ascii="Arial" w:hAnsi="Arial" w:cs="Arial"/>
          <w:sz w:val="22"/>
          <w:szCs w:val="22"/>
        </w:rPr>
        <w:t xml:space="preserve"> the draft ITU Recommendation and Report regarding </w:t>
      </w:r>
      <w:r w:rsidR="00905817">
        <w:rPr>
          <w:rFonts w:ascii="Arial" w:hAnsi="Arial" w:cs="Arial"/>
          <w:sz w:val="22"/>
          <w:szCs w:val="22"/>
        </w:rPr>
        <w:t xml:space="preserve">the </w:t>
      </w:r>
      <w:r>
        <w:rPr>
          <w:rFonts w:ascii="Arial" w:hAnsi="Arial" w:cs="Arial"/>
          <w:sz w:val="22"/>
          <w:szCs w:val="22"/>
        </w:rPr>
        <w:t>VDES</w:t>
      </w:r>
      <w:r w:rsidR="0037364D">
        <w:rPr>
          <w:rFonts w:ascii="Arial" w:hAnsi="Arial" w:cs="Arial"/>
          <w:sz w:val="22"/>
          <w:szCs w:val="22"/>
        </w:rPr>
        <w:t xml:space="preserve"> and </w:t>
      </w:r>
      <w:r w:rsidR="000F5133">
        <w:rPr>
          <w:rFonts w:ascii="Arial" w:hAnsi="Arial" w:cs="Arial"/>
          <w:sz w:val="22"/>
          <w:szCs w:val="22"/>
        </w:rPr>
        <w:t xml:space="preserve">the </w:t>
      </w:r>
      <w:r w:rsidR="0037364D">
        <w:rPr>
          <w:rFonts w:ascii="Arial" w:hAnsi="Arial" w:cs="Arial"/>
          <w:sz w:val="22"/>
          <w:szCs w:val="22"/>
        </w:rPr>
        <w:t>development of</w:t>
      </w:r>
      <w:r w:rsidR="00E520E9">
        <w:rPr>
          <w:rFonts w:ascii="Arial" w:hAnsi="Arial" w:cs="Arial"/>
          <w:sz w:val="22"/>
          <w:szCs w:val="22"/>
        </w:rPr>
        <w:t xml:space="preserve"> an e-navigation </w:t>
      </w:r>
      <w:r>
        <w:rPr>
          <w:rFonts w:ascii="Arial" w:hAnsi="Arial" w:cs="Arial"/>
          <w:sz w:val="22"/>
          <w:szCs w:val="22"/>
        </w:rPr>
        <w:t xml:space="preserve">testbed </w:t>
      </w:r>
      <w:r w:rsidR="00E520E9">
        <w:rPr>
          <w:rFonts w:ascii="Arial" w:hAnsi="Arial" w:cs="Arial"/>
          <w:sz w:val="22"/>
          <w:szCs w:val="22"/>
        </w:rPr>
        <w:t>reporting process</w:t>
      </w:r>
      <w:r w:rsidR="0037364D">
        <w:rPr>
          <w:rFonts w:ascii="Arial" w:hAnsi="Arial" w:cs="Arial"/>
          <w:sz w:val="22"/>
          <w:szCs w:val="22"/>
        </w:rPr>
        <w:t xml:space="preserve">, </w:t>
      </w:r>
      <w:r w:rsidR="00E520E9">
        <w:rPr>
          <w:rFonts w:ascii="Arial" w:hAnsi="Arial" w:cs="Arial"/>
          <w:sz w:val="22"/>
          <w:szCs w:val="22"/>
        </w:rPr>
        <w:t>which includes VDES test beds</w:t>
      </w:r>
      <w:r w:rsidR="0037364D">
        <w:rPr>
          <w:rFonts w:ascii="Arial" w:hAnsi="Arial" w:cs="Arial"/>
          <w:sz w:val="22"/>
          <w:szCs w:val="22"/>
        </w:rPr>
        <w:t>.</w:t>
      </w:r>
    </w:p>
    <w:p w:rsidR="0037364D" w:rsidRPr="00B92514" w:rsidRDefault="0037364D" w:rsidP="0037364D">
      <w:pPr>
        <w:textAlignment w:val="center"/>
        <w:rPr>
          <w:rFonts w:ascii="Arial" w:hAnsi="Arial" w:cs="Arial"/>
          <w:sz w:val="20"/>
          <w:szCs w:val="20"/>
        </w:rPr>
      </w:pPr>
    </w:p>
    <w:p w:rsidR="006D493A" w:rsidRPr="006D493A" w:rsidRDefault="0037364D" w:rsidP="00D10F4D">
      <w:pPr>
        <w:numPr>
          <w:ilvl w:val="0"/>
          <w:numId w:val="1"/>
        </w:numPr>
        <w:textAlignment w:val="center"/>
        <w:rPr>
          <w:rFonts w:ascii="Arial" w:hAnsi="Arial" w:cs="Arial"/>
          <w:sz w:val="22"/>
          <w:szCs w:val="22"/>
        </w:rPr>
      </w:pPr>
      <w:r>
        <w:rPr>
          <w:rFonts w:ascii="Arial" w:hAnsi="Arial" w:cs="Arial"/>
          <w:sz w:val="22"/>
          <w:szCs w:val="22"/>
        </w:rPr>
        <w:t>In addition to the development of the draft ITU documentation, IALA has actively participated in the ITU process</w:t>
      </w:r>
      <w:r w:rsidR="008A7526">
        <w:rPr>
          <w:rFonts w:ascii="Arial" w:hAnsi="Arial" w:cs="Arial"/>
          <w:sz w:val="22"/>
          <w:szCs w:val="22"/>
        </w:rPr>
        <w:t>.</w:t>
      </w:r>
      <w:r w:rsidR="00D0369F">
        <w:rPr>
          <w:rFonts w:ascii="Arial" w:hAnsi="Arial" w:cs="Arial"/>
          <w:sz w:val="22"/>
          <w:szCs w:val="22"/>
        </w:rPr>
        <w:br/>
      </w:r>
    </w:p>
    <w:p w:rsidR="00D10F4D" w:rsidRDefault="0037364D" w:rsidP="00D10F4D">
      <w:pPr>
        <w:numPr>
          <w:ilvl w:val="0"/>
          <w:numId w:val="1"/>
        </w:numPr>
        <w:textAlignment w:val="center"/>
        <w:rPr>
          <w:rFonts w:ascii="Arial" w:hAnsi="Arial" w:cs="Arial"/>
          <w:sz w:val="22"/>
          <w:szCs w:val="22"/>
        </w:rPr>
      </w:pPr>
      <w:r>
        <w:rPr>
          <w:rFonts w:ascii="Arial" w:hAnsi="Arial" w:cs="Arial"/>
          <w:sz w:val="22"/>
          <w:szCs w:val="22"/>
        </w:rPr>
        <w:t>Following the conclusion</w:t>
      </w:r>
      <w:r w:rsidR="00DA55E9">
        <w:rPr>
          <w:rFonts w:ascii="Arial" w:hAnsi="Arial" w:cs="Arial" w:hint="eastAsia"/>
          <w:sz w:val="22"/>
          <w:szCs w:val="22"/>
        </w:rPr>
        <w:t xml:space="preserve"> of </w:t>
      </w:r>
      <w:r w:rsidR="000F5133">
        <w:rPr>
          <w:rFonts w:ascii="Arial" w:hAnsi="Arial" w:cs="Arial"/>
          <w:sz w:val="22"/>
          <w:szCs w:val="22"/>
        </w:rPr>
        <w:t xml:space="preserve">the </w:t>
      </w:r>
      <w:r w:rsidR="00DA55E9">
        <w:rPr>
          <w:rFonts w:ascii="Arial" w:hAnsi="Arial" w:cs="Arial" w:hint="eastAsia"/>
          <w:sz w:val="22"/>
          <w:szCs w:val="22"/>
        </w:rPr>
        <w:t>WRC-15, IALA organi</w:t>
      </w:r>
      <w:r w:rsidR="00905817">
        <w:rPr>
          <w:rFonts w:ascii="Arial" w:hAnsi="Arial" w:cs="Arial"/>
          <w:sz w:val="22"/>
          <w:szCs w:val="22"/>
        </w:rPr>
        <w:t>s</w:t>
      </w:r>
      <w:r w:rsidR="00DA55E9">
        <w:rPr>
          <w:rFonts w:ascii="Arial" w:hAnsi="Arial" w:cs="Arial" w:hint="eastAsia"/>
          <w:sz w:val="22"/>
          <w:szCs w:val="22"/>
        </w:rPr>
        <w:t>ed meetings, workshops and</w:t>
      </w:r>
      <w:r>
        <w:rPr>
          <w:rFonts w:ascii="Arial" w:hAnsi="Arial" w:cs="Arial"/>
          <w:sz w:val="22"/>
          <w:szCs w:val="22"/>
        </w:rPr>
        <w:t xml:space="preserve"> a</w:t>
      </w:r>
      <w:r w:rsidR="00DA55E9">
        <w:rPr>
          <w:rFonts w:ascii="Arial" w:hAnsi="Arial" w:cs="Arial" w:hint="eastAsia"/>
          <w:sz w:val="22"/>
          <w:szCs w:val="22"/>
        </w:rPr>
        <w:t xml:space="preserve"> conference regarding </w:t>
      </w:r>
      <w:r w:rsidR="006D493A">
        <w:rPr>
          <w:rFonts w:ascii="Arial" w:hAnsi="Arial" w:cs="Arial"/>
          <w:sz w:val="22"/>
          <w:szCs w:val="22"/>
        </w:rPr>
        <w:t>e-navigation</w:t>
      </w:r>
      <w:r>
        <w:rPr>
          <w:rFonts w:ascii="Arial" w:hAnsi="Arial" w:cs="Arial"/>
          <w:sz w:val="22"/>
          <w:szCs w:val="22"/>
        </w:rPr>
        <w:t xml:space="preserve">, </w:t>
      </w:r>
      <w:r w:rsidR="00C612BB">
        <w:rPr>
          <w:rFonts w:ascii="Arial" w:hAnsi="Arial" w:cs="Arial"/>
          <w:sz w:val="22"/>
          <w:szCs w:val="22"/>
        </w:rPr>
        <w:t>which included</w:t>
      </w:r>
      <w:r w:rsidR="00B94EC8">
        <w:rPr>
          <w:rFonts w:ascii="Arial" w:hAnsi="Arial" w:cs="Arial"/>
          <w:sz w:val="22"/>
          <w:szCs w:val="22"/>
        </w:rPr>
        <w:t xml:space="preserve"> </w:t>
      </w:r>
      <w:r>
        <w:rPr>
          <w:rFonts w:ascii="Arial" w:hAnsi="Arial" w:cs="Arial"/>
          <w:sz w:val="22"/>
          <w:szCs w:val="22"/>
        </w:rPr>
        <w:t>discussion on</w:t>
      </w:r>
      <w:r w:rsidR="006D493A">
        <w:rPr>
          <w:rFonts w:ascii="Arial" w:hAnsi="Arial" w:cs="Arial"/>
          <w:sz w:val="22"/>
          <w:szCs w:val="22"/>
        </w:rPr>
        <w:t xml:space="preserve"> </w:t>
      </w:r>
      <w:r w:rsidR="00905817">
        <w:rPr>
          <w:rFonts w:ascii="Arial" w:hAnsi="Arial" w:cs="Arial"/>
          <w:sz w:val="22"/>
          <w:szCs w:val="22"/>
        </w:rPr>
        <w:t xml:space="preserve">the </w:t>
      </w:r>
      <w:r w:rsidR="00DA55E9">
        <w:rPr>
          <w:rFonts w:ascii="Arial" w:hAnsi="Arial" w:cs="Arial" w:hint="eastAsia"/>
          <w:sz w:val="22"/>
          <w:szCs w:val="22"/>
        </w:rPr>
        <w:t>VDES</w:t>
      </w:r>
      <w:r w:rsidR="00D10F4D">
        <w:rPr>
          <w:rFonts w:ascii="Arial" w:hAnsi="Arial" w:cs="Arial"/>
          <w:sz w:val="22"/>
          <w:szCs w:val="22"/>
        </w:rPr>
        <w:t>.</w:t>
      </w:r>
      <w:r w:rsidR="006D493A">
        <w:rPr>
          <w:rFonts w:ascii="Arial" w:hAnsi="Arial" w:cs="Arial"/>
          <w:sz w:val="22"/>
          <w:szCs w:val="22"/>
        </w:rPr>
        <w:t xml:space="preserve"> </w:t>
      </w:r>
      <w:r>
        <w:rPr>
          <w:rFonts w:ascii="Arial" w:hAnsi="Arial" w:cs="Arial"/>
          <w:sz w:val="22"/>
          <w:szCs w:val="22"/>
        </w:rPr>
        <w:t>In particular,</w:t>
      </w:r>
      <w:r w:rsidR="00D0369F">
        <w:rPr>
          <w:rFonts w:ascii="Arial" w:hAnsi="Arial" w:cs="Arial"/>
          <w:sz w:val="22"/>
          <w:szCs w:val="22"/>
        </w:rPr>
        <w:t xml:space="preserve"> </w:t>
      </w:r>
      <w:r w:rsidR="00063BD8">
        <w:rPr>
          <w:rFonts w:ascii="Arial" w:hAnsi="Arial" w:cs="Arial"/>
          <w:sz w:val="22"/>
          <w:szCs w:val="22"/>
        </w:rPr>
        <w:t>the IALA Workshop on Development of VHF Data Exchange System (VDES)</w:t>
      </w:r>
      <w:r>
        <w:rPr>
          <w:rFonts w:ascii="Arial" w:hAnsi="Arial" w:cs="Arial"/>
          <w:sz w:val="22"/>
          <w:szCs w:val="22"/>
        </w:rPr>
        <w:t>, held in Tokyo, Japan and</w:t>
      </w:r>
      <w:r w:rsidR="00063BD8">
        <w:rPr>
          <w:rFonts w:ascii="Arial" w:hAnsi="Arial" w:cs="Arial"/>
          <w:sz w:val="22"/>
          <w:szCs w:val="22"/>
        </w:rPr>
        <w:t xml:space="preserve"> </w:t>
      </w:r>
      <w:r>
        <w:rPr>
          <w:rFonts w:ascii="Arial" w:hAnsi="Arial" w:cs="Arial"/>
          <w:sz w:val="22"/>
          <w:szCs w:val="22"/>
        </w:rPr>
        <w:t>co-sponsored by</w:t>
      </w:r>
      <w:r w:rsidR="00063BD8">
        <w:rPr>
          <w:rFonts w:ascii="Arial" w:hAnsi="Arial" w:cs="Arial"/>
          <w:sz w:val="22"/>
          <w:szCs w:val="22"/>
        </w:rPr>
        <w:t xml:space="preserve"> the Japan </w:t>
      </w:r>
      <w:r w:rsidR="0024074B">
        <w:rPr>
          <w:rFonts w:ascii="Arial" w:hAnsi="Arial" w:cs="Arial"/>
          <w:sz w:val="22"/>
          <w:szCs w:val="22"/>
        </w:rPr>
        <w:t>Coast Guard in February 2016</w:t>
      </w:r>
      <w:r w:rsidR="00905817">
        <w:rPr>
          <w:rFonts w:ascii="Arial" w:hAnsi="Arial" w:cs="Arial"/>
          <w:sz w:val="22"/>
          <w:szCs w:val="22"/>
        </w:rPr>
        <w:t xml:space="preserve"> is note</w:t>
      </w:r>
      <w:r w:rsidR="00C612BB">
        <w:rPr>
          <w:rFonts w:ascii="Arial" w:hAnsi="Arial" w:cs="Arial"/>
          <w:sz w:val="22"/>
          <w:szCs w:val="22"/>
        </w:rPr>
        <w:t>worthy</w:t>
      </w:r>
      <w:r w:rsidR="0024074B">
        <w:rPr>
          <w:rFonts w:ascii="Arial" w:hAnsi="Arial" w:cs="Arial"/>
          <w:sz w:val="22"/>
          <w:szCs w:val="22"/>
        </w:rPr>
        <w:t>.</w:t>
      </w:r>
      <w:r w:rsidR="00C27C5E">
        <w:rPr>
          <w:rFonts w:ascii="Arial" w:hAnsi="Arial" w:cs="Arial"/>
          <w:sz w:val="22"/>
          <w:szCs w:val="22"/>
        </w:rPr>
        <w:t xml:space="preserve"> The participants </w:t>
      </w:r>
      <w:r w:rsidR="00905817">
        <w:rPr>
          <w:rFonts w:ascii="Arial" w:hAnsi="Arial" w:cs="Arial"/>
          <w:sz w:val="22"/>
          <w:szCs w:val="22"/>
        </w:rPr>
        <w:t>at</w:t>
      </w:r>
      <w:r w:rsidR="00C27C5E">
        <w:rPr>
          <w:rFonts w:ascii="Arial" w:hAnsi="Arial" w:cs="Arial"/>
          <w:sz w:val="22"/>
          <w:szCs w:val="22"/>
        </w:rPr>
        <w:t xml:space="preserve"> th</w:t>
      </w:r>
      <w:r w:rsidR="00905817">
        <w:rPr>
          <w:rFonts w:ascii="Arial" w:hAnsi="Arial" w:cs="Arial"/>
          <w:sz w:val="22"/>
          <w:szCs w:val="22"/>
        </w:rPr>
        <w:t>e</w:t>
      </w:r>
      <w:r w:rsidR="00C27C5E">
        <w:rPr>
          <w:rFonts w:ascii="Arial" w:hAnsi="Arial" w:cs="Arial"/>
          <w:sz w:val="22"/>
          <w:szCs w:val="22"/>
        </w:rPr>
        <w:t xml:space="preserve">se meetings, workshops and conference showed great interest in the implementation of e-navigation </w:t>
      </w:r>
      <w:r w:rsidR="00C612BB">
        <w:rPr>
          <w:rFonts w:ascii="Arial" w:hAnsi="Arial" w:cs="Arial"/>
          <w:sz w:val="22"/>
          <w:szCs w:val="22"/>
        </w:rPr>
        <w:t xml:space="preserve">and </w:t>
      </w:r>
      <w:r w:rsidR="00C27C5E">
        <w:rPr>
          <w:rFonts w:ascii="Arial" w:hAnsi="Arial" w:cs="Arial"/>
          <w:sz w:val="22"/>
          <w:szCs w:val="22"/>
        </w:rPr>
        <w:t>the reali</w:t>
      </w:r>
      <w:r w:rsidR="00905817">
        <w:rPr>
          <w:rFonts w:ascii="Arial" w:hAnsi="Arial" w:cs="Arial"/>
          <w:sz w:val="22"/>
          <w:szCs w:val="22"/>
        </w:rPr>
        <w:t>s</w:t>
      </w:r>
      <w:r w:rsidR="00C27C5E">
        <w:rPr>
          <w:rFonts w:ascii="Arial" w:hAnsi="Arial" w:cs="Arial"/>
          <w:sz w:val="22"/>
          <w:szCs w:val="22"/>
        </w:rPr>
        <w:t>ation of full VDES capability.</w:t>
      </w:r>
      <w:r w:rsidR="0024074B">
        <w:rPr>
          <w:rFonts w:ascii="Arial" w:hAnsi="Arial" w:cs="Arial"/>
          <w:sz w:val="22"/>
          <w:szCs w:val="22"/>
        </w:rPr>
        <w:br/>
      </w:r>
    </w:p>
    <w:p w:rsidR="0024074B" w:rsidRDefault="001D64EB" w:rsidP="001D64EB">
      <w:pPr>
        <w:numPr>
          <w:ilvl w:val="0"/>
          <w:numId w:val="1"/>
        </w:numPr>
        <w:textAlignment w:val="center"/>
        <w:rPr>
          <w:rFonts w:ascii="Arial" w:hAnsi="Arial" w:cs="Arial"/>
          <w:sz w:val="22"/>
          <w:szCs w:val="22"/>
        </w:rPr>
      </w:pPr>
      <w:r w:rsidRPr="001D64EB">
        <w:rPr>
          <w:rFonts w:ascii="Arial" w:hAnsi="Arial" w:cs="Arial"/>
          <w:sz w:val="22"/>
          <w:szCs w:val="22"/>
        </w:rPr>
        <w:t>12</w:t>
      </w:r>
      <w:r w:rsidRPr="001D64EB">
        <w:rPr>
          <w:rFonts w:ascii="Arial" w:hAnsi="Arial" w:cs="Arial"/>
          <w:sz w:val="22"/>
          <w:szCs w:val="22"/>
        </w:rPr>
        <w:tab/>
        <w:t xml:space="preserve">IALA is closely monitoring the work on </w:t>
      </w:r>
      <w:proofErr w:type="gramStart"/>
      <w:r w:rsidRPr="001D64EB">
        <w:rPr>
          <w:rFonts w:ascii="Arial" w:hAnsi="Arial" w:cs="Arial"/>
          <w:sz w:val="22"/>
          <w:szCs w:val="22"/>
        </w:rPr>
        <w:t>Marine Service Portfolios and how the development of the terrestrial components of the VDES and the studies of the satellite components of the VDES can contribute to their implementation</w:t>
      </w:r>
      <w:proofErr w:type="gramEnd"/>
      <w:r w:rsidRPr="001D64EB">
        <w:rPr>
          <w:rFonts w:ascii="Arial" w:hAnsi="Arial" w:cs="Arial"/>
          <w:sz w:val="22"/>
          <w:szCs w:val="22"/>
        </w:rPr>
        <w:t xml:space="preserve">. This will include ongoing participation with the IMO, ITU and reporting progress </w:t>
      </w:r>
      <w:r>
        <w:rPr>
          <w:rFonts w:ascii="Arial" w:hAnsi="Arial" w:cs="Arial"/>
          <w:sz w:val="22"/>
          <w:szCs w:val="22"/>
        </w:rPr>
        <w:t>on studies into</w:t>
      </w:r>
      <w:r w:rsidRPr="001D64EB">
        <w:rPr>
          <w:rFonts w:ascii="Arial" w:hAnsi="Arial" w:cs="Arial"/>
          <w:sz w:val="22"/>
          <w:szCs w:val="22"/>
        </w:rPr>
        <w:t xml:space="preserve"> the additional satellite component of VDES</w:t>
      </w:r>
      <w:r w:rsidR="000953CB">
        <w:rPr>
          <w:rFonts w:ascii="Arial" w:hAnsi="Arial" w:cs="Arial"/>
          <w:sz w:val="22"/>
          <w:szCs w:val="22"/>
        </w:rPr>
        <w:t>.</w:t>
      </w:r>
    </w:p>
    <w:p w:rsidR="00655A8C" w:rsidRDefault="00655A8C" w:rsidP="00D10F4D">
      <w:pPr>
        <w:textAlignment w:val="center"/>
        <w:rPr>
          <w:rFonts w:ascii="Arial" w:hAnsi="Arial" w:cs="Arial"/>
          <w:sz w:val="22"/>
          <w:szCs w:val="22"/>
        </w:rPr>
      </w:pPr>
    </w:p>
    <w:p w:rsidR="00D10F4D" w:rsidRDefault="00D10F4D" w:rsidP="00D10F4D">
      <w:pPr>
        <w:jc w:val="center"/>
        <w:textAlignment w:val="center"/>
        <w:rPr>
          <w:rFonts w:ascii="Arial" w:hAnsi="Arial" w:cs="Arial"/>
          <w:sz w:val="22"/>
          <w:szCs w:val="22"/>
        </w:rPr>
      </w:pPr>
    </w:p>
    <w:p w:rsidR="00920DB5" w:rsidRPr="00AD378E" w:rsidRDefault="00920DB5" w:rsidP="004F45DD">
      <w:pPr>
        <w:textAlignment w:val="center"/>
        <w:rPr>
          <w:rFonts w:ascii="Arial" w:hAnsi="Arial" w:cs="Arial"/>
          <w:sz w:val="22"/>
          <w:szCs w:val="22"/>
        </w:rPr>
      </w:pPr>
    </w:p>
    <w:p w:rsidR="00DB3896" w:rsidRDefault="00DB3896" w:rsidP="00DB3896">
      <w:pPr>
        <w:keepNext/>
        <w:rPr>
          <w:rFonts w:ascii="Arial" w:hAnsi="Arial" w:cs="Arial"/>
          <w:b/>
          <w:sz w:val="22"/>
          <w:szCs w:val="22"/>
          <w:lang w:val="en-US"/>
        </w:rPr>
      </w:pPr>
      <w:r>
        <w:rPr>
          <w:rFonts w:ascii="Arial" w:hAnsi="Arial" w:cs="Arial"/>
          <w:b/>
          <w:sz w:val="22"/>
          <w:szCs w:val="22"/>
          <w:lang w:val="en-US"/>
        </w:rPr>
        <w:t>Action requested of the Committee</w:t>
      </w:r>
    </w:p>
    <w:p w:rsidR="00920DB5" w:rsidRDefault="00920DB5" w:rsidP="00920DB5">
      <w:pPr>
        <w:rPr>
          <w:lang w:val="en-US"/>
        </w:rPr>
      </w:pPr>
    </w:p>
    <w:p w:rsidR="0016772B" w:rsidRDefault="00DB3896" w:rsidP="00634793">
      <w:pPr>
        <w:numPr>
          <w:ilvl w:val="0"/>
          <w:numId w:val="1"/>
        </w:numPr>
        <w:textAlignment w:val="center"/>
        <w:rPr>
          <w:rFonts w:ascii="Arial" w:hAnsi="Arial" w:cs="Arial"/>
          <w:sz w:val="22"/>
          <w:szCs w:val="22"/>
        </w:rPr>
      </w:pPr>
      <w:r>
        <w:rPr>
          <w:rFonts w:ascii="Arial" w:hAnsi="Arial" w:cs="Arial" w:hint="eastAsia"/>
          <w:sz w:val="22"/>
          <w:szCs w:val="22"/>
        </w:rPr>
        <w:t xml:space="preserve">The Committee </w:t>
      </w:r>
      <w:proofErr w:type="gramStart"/>
      <w:r>
        <w:rPr>
          <w:rFonts w:ascii="Arial" w:hAnsi="Arial" w:cs="Arial" w:hint="eastAsia"/>
          <w:sz w:val="22"/>
          <w:szCs w:val="22"/>
        </w:rPr>
        <w:t>is invited</w:t>
      </w:r>
      <w:proofErr w:type="gramEnd"/>
      <w:r>
        <w:rPr>
          <w:rFonts w:ascii="Arial" w:hAnsi="Arial" w:cs="Arial" w:hint="eastAsia"/>
          <w:sz w:val="22"/>
          <w:szCs w:val="22"/>
        </w:rPr>
        <w:t xml:space="preserve"> to </w:t>
      </w:r>
      <w:r w:rsidR="00634793">
        <w:rPr>
          <w:rFonts w:ascii="Arial" w:hAnsi="Arial" w:cs="Arial"/>
          <w:sz w:val="22"/>
          <w:szCs w:val="22"/>
        </w:rPr>
        <w:t xml:space="preserve">note </w:t>
      </w:r>
      <w:r>
        <w:rPr>
          <w:rFonts w:ascii="Arial" w:hAnsi="Arial" w:cs="Arial" w:hint="eastAsia"/>
          <w:sz w:val="22"/>
          <w:szCs w:val="22"/>
        </w:rPr>
        <w:t xml:space="preserve">the </w:t>
      </w:r>
      <w:r w:rsidR="00634793">
        <w:rPr>
          <w:rFonts w:ascii="Arial" w:hAnsi="Arial" w:cs="Arial"/>
          <w:sz w:val="22"/>
          <w:szCs w:val="22"/>
        </w:rPr>
        <w:t>information provided.</w:t>
      </w:r>
    </w:p>
    <w:p w:rsidR="00584801" w:rsidRDefault="00584801" w:rsidP="002B5576">
      <w:pPr>
        <w:jc w:val="center"/>
        <w:textAlignment w:val="center"/>
        <w:rPr>
          <w:rFonts w:ascii="Arial" w:hAnsi="Arial" w:cs="Arial"/>
          <w:sz w:val="22"/>
          <w:szCs w:val="22"/>
        </w:rPr>
      </w:pPr>
    </w:p>
    <w:p w:rsidR="00EF355E" w:rsidRDefault="0061568F" w:rsidP="00E6779B">
      <w:pPr>
        <w:jc w:val="center"/>
        <w:textAlignment w:val="center"/>
        <w:rPr>
          <w:rFonts w:ascii="Arial" w:hAnsi="Arial" w:cs="Arial"/>
          <w:sz w:val="22"/>
          <w:szCs w:val="22"/>
        </w:rPr>
      </w:pPr>
      <w:r w:rsidRPr="0061568F">
        <w:rPr>
          <w:rFonts w:ascii="Arial" w:hAnsi="Arial" w:cs="Arial"/>
          <w:sz w:val="22"/>
          <w:szCs w:val="22"/>
        </w:rPr>
        <w:t xml:space="preserve">___________ </w:t>
      </w:r>
    </w:p>
    <w:sectPr w:rsidR="00EF355E" w:rsidSect="00285810">
      <w:headerReference w:type="even" r:id="rId11"/>
      <w:headerReference w:type="default" r:id="rId12"/>
      <w:type w:val="oddPage"/>
      <w:pgSz w:w="11906" w:h="16838" w:code="9"/>
      <w:pgMar w:top="1418" w:right="1134" w:bottom="1134" w:left="1134" w:header="720" w:footer="720"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58D" w:rsidRDefault="000B358D">
      <w:r>
        <w:separator/>
      </w:r>
    </w:p>
  </w:endnote>
  <w:endnote w:type="continuationSeparator" w:id="0">
    <w:p w:rsidR="000B358D" w:rsidRDefault="000B3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58D" w:rsidRDefault="000B358D">
      <w:r>
        <w:separator/>
      </w:r>
    </w:p>
  </w:footnote>
  <w:footnote w:type="continuationSeparator" w:id="0">
    <w:p w:rsidR="000B358D" w:rsidRDefault="000B3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7A3463" w:rsidRDefault="00444570"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MSC9</w:t>
    </w:r>
    <w:r w:rsidR="002A055C">
      <w:rPr>
        <w:rFonts w:cs="Arial" w:hint="eastAsia"/>
        <w:szCs w:val="22"/>
        <w:lang w:val="en-US"/>
      </w:rPr>
      <w:t>6</w:t>
    </w:r>
    <w:r w:rsidR="00D20A0C">
      <w:rPr>
        <w:rFonts w:cs="Arial" w:hint="eastAsia"/>
        <w:szCs w:val="22"/>
        <w:lang w:val="en-US"/>
      </w:rPr>
      <w:t>/</w:t>
    </w:r>
    <w:r>
      <w:rPr>
        <w:rFonts w:cs="Arial" w:hint="eastAsia"/>
        <w:szCs w:val="22"/>
        <w:lang w:val="en-US"/>
      </w:rPr>
      <w:t>INF</w:t>
    </w:r>
    <w:r w:rsidR="002A055C">
      <w:rPr>
        <w:rFonts w:cs="Arial" w:hint="eastAsia"/>
        <w:szCs w:val="22"/>
        <w:lang w:val="en-US"/>
      </w:rPr>
      <w:t>. XX</w:t>
    </w:r>
  </w:p>
  <w:p w:rsidR="00D20A0C" w:rsidRPr="007A3463" w:rsidRDefault="00D20A0C"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 xml:space="preserve">Page </w:t>
    </w:r>
    <w:r w:rsidR="009F10EE">
      <w:rPr>
        <w:rStyle w:val="PageNumber"/>
      </w:rPr>
      <w:fldChar w:fldCharType="begin"/>
    </w:r>
    <w:r>
      <w:rPr>
        <w:rStyle w:val="PageNumber"/>
      </w:rPr>
      <w:instrText xml:space="preserve"> PAGE </w:instrText>
    </w:r>
    <w:r w:rsidR="009F10EE">
      <w:rPr>
        <w:rStyle w:val="PageNumber"/>
      </w:rPr>
      <w:fldChar w:fldCharType="separate"/>
    </w:r>
    <w:r w:rsidR="00C7656B">
      <w:rPr>
        <w:rStyle w:val="PageNumber"/>
        <w:noProof/>
      </w:rPr>
      <w:t>4</w:t>
    </w:r>
    <w:r w:rsidR="009F10EE">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D56AD8" w:rsidRDefault="00444570" w:rsidP="00AC5E2D">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MSC9</w:t>
    </w:r>
    <w:r w:rsidR="002A055C">
      <w:rPr>
        <w:rFonts w:cs="Arial" w:hint="eastAsia"/>
        <w:szCs w:val="22"/>
        <w:lang w:val="fr-FR"/>
      </w:rPr>
      <w:t>6</w:t>
    </w:r>
    <w:r>
      <w:rPr>
        <w:rFonts w:cs="Arial" w:hint="eastAsia"/>
        <w:szCs w:val="22"/>
        <w:lang w:val="fr-FR"/>
      </w:rPr>
      <w:t>/INF</w:t>
    </w:r>
    <w:r w:rsidR="002A055C">
      <w:rPr>
        <w:rFonts w:cs="Arial" w:hint="eastAsia"/>
        <w:szCs w:val="22"/>
        <w:lang w:val="fr-FR"/>
      </w:rPr>
      <w:t>. XX</w:t>
    </w:r>
  </w:p>
  <w:p w:rsidR="00D20A0C" w:rsidRPr="007A3463" w:rsidRDefault="00D20A0C" w:rsidP="007A3463">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 xml:space="preserve">Page </w:t>
    </w:r>
    <w:r w:rsidR="009F10EE">
      <w:rPr>
        <w:rStyle w:val="PageNumber"/>
      </w:rPr>
      <w:fldChar w:fldCharType="begin"/>
    </w:r>
    <w:r>
      <w:rPr>
        <w:rStyle w:val="PageNumber"/>
      </w:rPr>
      <w:instrText xml:space="preserve"> PAGE </w:instrText>
    </w:r>
    <w:r w:rsidR="009F10EE">
      <w:rPr>
        <w:rStyle w:val="PageNumber"/>
      </w:rPr>
      <w:fldChar w:fldCharType="separate"/>
    </w:r>
    <w:r w:rsidR="00C7656B">
      <w:rPr>
        <w:rStyle w:val="PageNumber"/>
        <w:noProof/>
      </w:rPr>
      <w:t>3</w:t>
    </w:r>
    <w:r w:rsidR="009F10EE">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BD2"/>
    <w:multiLevelType w:val="hybridMultilevel"/>
    <w:tmpl w:val="32B6DD36"/>
    <w:lvl w:ilvl="0" w:tplc="E1F895AC">
      <w:start w:val="1"/>
      <w:numFmt w:val="decimal"/>
      <w:lvlText w:val="3.%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4B67695"/>
    <w:multiLevelType w:val="hybridMultilevel"/>
    <w:tmpl w:val="84007A96"/>
    <w:lvl w:ilvl="0" w:tplc="C6124452">
      <w:start w:val="1"/>
      <w:numFmt w:val="decimal"/>
      <w:lvlText w:val="6.%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CA24A1E"/>
    <w:multiLevelType w:val="hybridMultilevel"/>
    <w:tmpl w:val="5AB66DB6"/>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4693292"/>
    <w:multiLevelType w:val="hybridMultilevel"/>
    <w:tmpl w:val="A224C780"/>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7333DBE"/>
    <w:multiLevelType w:val="hybridMultilevel"/>
    <w:tmpl w:val="3488989C"/>
    <w:lvl w:ilvl="0" w:tplc="8B060FC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D2F516A"/>
    <w:multiLevelType w:val="multilevel"/>
    <w:tmpl w:val="3DE4CADA"/>
    <w:lvl w:ilvl="0">
      <w:start w:val="1"/>
      <w:numFmt w:val="decimal"/>
      <w:lvlText w:val="%1"/>
      <w:lvlJc w:val="left"/>
      <w:pPr>
        <w:tabs>
          <w:tab w:val="num" w:pos="851"/>
        </w:tabs>
        <w:ind w:left="851" w:hanging="851"/>
      </w:pPr>
      <w:rPr>
        <w:rFonts w:cs="Times New Roman" w:hint="default"/>
      </w:rPr>
    </w:lvl>
    <w:lvl w:ilvl="1">
      <w:start w:val="2"/>
      <w:numFmt w:val="decimal"/>
      <w:isLgl/>
      <w:lvlText w:val="%1.%2"/>
      <w:lvlJc w:val="left"/>
      <w:pPr>
        <w:tabs>
          <w:tab w:val="num" w:pos="615"/>
        </w:tabs>
        <w:ind w:left="615" w:hanging="61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nsid w:val="1D9B6F69"/>
    <w:multiLevelType w:val="hybridMultilevel"/>
    <w:tmpl w:val="2CDA123A"/>
    <w:lvl w:ilvl="0" w:tplc="67FCBC2E">
      <w:start w:val="1"/>
      <w:numFmt w:val="decimal"/>
      <w:lvlText w:val=".%1"/>
      <w:lvlJc w:val="left"/>
      <w:pPr>
        <w:tabs>
          <w:tab w:val="num" w:pos="1701"/>
        </w:tabs>
        <w:ind w:left="1701" w:hanging="850"/>
      </w:pPr>
      <w:rPr>
        <w:rFonts w:cs="Times New Roman" w:hint="eastAsia"/>
        <w:color w:val="auto"/>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10">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1">
    <w:nsid w:val="22292CA6"/>
    <w:multiLevelType w:val="hybridMultilevel"/>
    <w:tmpl w:val="5CCECD54"/>
    <w:lvl w:ilvl="0" w:tplc="F984FE1A">
      <w:start w:val="1"/>
      <w:numFmt w:val="decimal"/>
      <w:lvlText w:val="7.%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4">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8">
    <w:nsid w:val="46683B84"/>
    <w:multiLevelType w:val="multilevel"/>
    <w:tmpl w:val="05AA93C4"/>
    <w:lvl w:ilvl="0">
      <w:start w:val="2"/>
      <w:numFmt w:val="decimal"/>
      <w:lvlText w:val="%1"/>
      <w:lvlJc w:val="left"/>
      <w:pPr>
        <w:tabs>
          <w:tab w:val="num" w:pos="851"/>
        </w:tabs>
        <w:ind w:left="851" w:hanging="851"/>
      </w:pPr>
      <w:rPr>
        <w:rFonts w:cs="Times New Roman" w:hint="default"/>
      </w:rPr>
    </w:lvl>
    <w:lvl w:ilvl="1">
      <w:start w:val="1"/>
      <w:numFmt w:val="decimal"/>
      <w:isLgl/>
      <w:lvlText w:val="%1.%2"/>
      <w:lvlJc w:val="left"/>
      <w:pPr>
        <w:tabs>
          <w:tab w:val="num" w:pos="851"/>
        </w:tabs>
        <w:ind w:left="0" w:firstLine="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467F3E63"/>
    <w:multiLevelType w:val="hybridMultilevel"/>
    <w:tmpl w:val="E280E84A"/>
    <w:lvl w:ilvl="0" w:tplc="DC9E37DC">
      <w:start w:val="1"/>
      <w:numFmt w:val="decimal"/>
      <w:lvlText w:val="8.%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nsid w:val="47001F83"/>
    <w:multiLevelType w:val="multilevel"/>
    <w:tmpl w:val="6D9C57E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851"/>
        </w:tabs>
        <w:ind w:left="0" w:firstLine="0"/>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1">
    <w:nsid w:val="4A0D08BA"/>
    <w:multiLevelType w:val="hybridMultilevel"/>
    <w:tmpl w:val="DF58B9A6"/>
    <w:lvl w:ilvl="0" w:tplc="D996CB84">
      <w:start w:val="1"/>
      <w:numFmt w:val="decimal"/>
      <w:lvlText w:val=".%1"/>
      <w:lvlJc w:val="left"/>
      <w:pPr>
        <w:tabs>
          <w:tab w:val="num" w:pos="1590"/>
        </w:tabs>
        <w:ind w:left="1590" w:hanging="630"/>
      </w:pPr>
      <w:rPr>
        <w:rFonts w:ascii="Arial" w:hAnsi="Arial" w:hint="default"/>
        <w:sz w:val="22"/>
      </w:rPr>
    </w:lvl>
    <w:lvl w:ilvl="1" w:tplc="C83AF9C4">
      <w:numFmt w:val="bullet"/>
      <w:lvlText w:val=""/>
      <w:lvlJc w:val="left"/>
      <w:pPr>
        <w:tabs>
          <w:tab w:val="num" w:pos="900"/>
        </w:tabs>
        <w:ind w:left="900" w:hanging="360"/>
      </w:pPr>
      <w:rPr>
        <w:rFonts w:ascii="Wingdings" w:eastAsia="MS Mincho" w:hAnsi="Wingdings" w:cs="Arial" w:hint="default"/>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2">
    <w:nsid w:val="50690B90"/>
    <w:multiLevelType w:val="multilevel"/>
    <w:tmpl w:val="CA7A5508"/>
    <w:lvl w:ilvl="0">
      <w:start w:val="9"/>
      <w:numFmt w:val="decimal"/>
      <w:lvlText w:val="%1"/>
      <w:lvlJc w:val="left"/>
      <w:pPr>
        <w:tabs>
          <w:tab w:val="num" w:pos="720"/>
        </w:tabs>
        <w:ind w:left="720" w:hanging="720"/>
      </w:pPr>
      <w:rPr>
        <w:rFonts w:cs="Times New Roman" w:hint="default"/>
      </w:rPr>
    </w:lvl>
    <w:lvl w:ilvl="1">
      <w:start w:val="1"/>
      <w:numFmt w:val="decimal"/>
      <w:lvlText w:val="9.%2"/>
      <w:lvlJc w:val="left"/>
      <w:pPr>
        <w:tabs>
          <w:tab w:val="num" w:pos="851"/>
        </w:tabs>
        <w:ind w:left="0" w:firstLine="0"/>
      </w:pPr>
      <w:rPr>
        <w:rFonts w:cs="Times New Roman" w:hint="eastAsi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7B33E75"/>
    <w:multiLevelType w:val="hybridMultilevel"/>
    <w:tmpl w:val="94F03F9A"/>
    <w:lvl w:ilvl="0" w:tplc="C3CAB25C">
      <w:start w:val="1"/>
      <w:numFmt w:val="bullet"/>
      <w:lvlText w:val=""/>
      <w:lvlJc w:val="left"/>
      <w:pPr>
        <w:tabs>
          <w:tab w:val="num" w:pos="1364"/>
        </w:tabs>
        <w:ind w:left="1364" w:hanging="284"/>
      </w:pPr>
      <w:rPr>
        <w:rFonts w:ascii="Symbol" w:hAnsi="Symbol" w:hint="default"/>
        <w:color w:val="auto"/>
      </w:rPr>
    </w:lvl>
    <w:lvl w:ilvl="1" w:tplc="233ADE60">
      <w:start w:val="1"/>
      <w:numFmt w:val="decimal"/>
      <w:lvlText w:val=".%2"/>
      <w:lvlJc w:val="left"/>
      <w:pPr>
        <w:tabs>
          <w:tab w:val="num" w:pos="1920"/>
        </w:tabs>
        <w:ind w:left="1920" w:hanging="420"/>
      </w:pPr>
      <w:rPr>
        <w:rFonts w:cs="Times New Roman" w:hint="eastAsia"/>
        <w:color w:val="auto"/>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24">
    <w:nsid w:val="58172418"/>
    <w:multiLevelType w:val="hybridMultilevel"/>
    <w:tmpl w:val="F222ADD8"/>
    <w:lvl w:ilvl="0" w:tplc="C3CAB25C">
      <w:start w:val="1"/>
      <w:numFmt w:val="bullet"/>
      <w:lvlText w:val=""/>
      <w:lvlJc w:val="left"/>
      <w:pPr>
        <w:tabs>
          <w:tab w:val="num" w:pos="1034"/>
        </w:tabs>
        <w:ind w:left="1034" w:hanging="284"/>
      </w:pPr>
      <w:rPr>
        <w:rFonts w:ascii="Symbol" w:hAnsi="Symbol" w:hint="default"/>
        <w:color w:val="auto"/>
      </w:rPr>
    </w:lvl>
    <w:lvl w:ilvl="1" w:tplc="8618D3AA">
      <w:start w:val="1"/>
      <w:numFmt w:val="decimal"/>
      <w:lvlText w:val="10.%2"/>
      <w:lvlJc w:val="left"/>
      <w:pPr>
        <w:tabs>
          <w:tab w:val="num" w:pos="851"/>
        </w:tabs>
        <w:ind w:left="0" w:firstLine="0"/>
      </w:pPr>
      <w:rPr>
        <w:rFonts w:cs="Times New Roman" w:hint="eastAsia"/>
        <w:color w:val="auto"/>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25">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5AF1286D"/>
    <w:multiLevelType w:val="hybridMultilevel"/>
    <w:tmpl w:val="171AA96E"/>
    <w:lvl w:ilvl="0" w:tplc="7E40D596">
      <w:start w:val="1"/>
      <w:numFmt w:val="decimal"/>
      <w:lvlText w:val=".%1"/>
      <w:lvlJc w:val="left"/>
      <w:pPr>
        <w:tabs>
          <w:tab w:val="num" w:pos="1701"/>
        </w:tabs>
        <w:ind w:left="1701" w:hanging="85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nsid w:val="5C17244F"/>
    <w:multiLevelType w:val="hybridMultilevel"/>
    <w:tmpl w:val="D7B27EDE"/>
    <w:lvl w:ilvl="0" w:tplc="50CE7E4C">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nsid w:val="5E05299F"/>
    <w:multiLevelType w:val="hybridMultilevel"/>
    <w:tmpl w:val="015EB584"/>
    <w:lvl w:ilvl="0" w:tplc="D996CB84">
      <w:start w:val="1"/>
      <w:numFmt w:val="decimal"/>
      <w:lvlText w:val=".%1"/>
      <w:lvlJc w:val="left"/>
      <w:pPr>
        <w:ind w:left="1140" w:hanging="420"/>
      </w:pPr>
      <w:rPr>
        <w:rFonts w:ascii="Arial" w:hAnsi="Arial"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
    <w:nsid w:val="5E12228F"/>
    <w:multiLevelType w:val="hybridMultilevel"/>
    <w:tmpl w:val="8FDA309E"/>
    <w:lvl w:ilvl="0" w:tplc="8DF67E24">
      <w:start w:val="1"/>
      <w:numFmt w:val="decimal"/>
      <w:lvlText w:val="5.%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nsid w:val="5FD54B0A"/>
    <w:multiLevelType w:val="hybridMultilevel"/>
    <w:tmpl w:val="FBC0B1EE"/>
    <w:lvl w:ilvl="0" w:tplc="359E6618">
      <w:start w:val="1"/>
      <w:numFmt w:val="decimal"/>
      <w:lvlText w:val=".%1"/>
      <w:lvlJc w:val="left"/>
      <w:pPr>
        <w:tabs>
          <w:tab w:val="num" w:pos="1701"/>
        </w:tabs>
        <w:ind w:left="1701" w:hanging="850"/>
      </w:pPr>
      <w:rPr>
        <w:rFonts w:cs="Times New Roman" w:hint="eastAsia"/>
      </w:rPr>
    </w:lvl>
    <w:lvl w:ilvl="1" w:tplc="21A63920">
      <w:start w:val="1"/>
      <w:numFmt w:val="decimal"/>
      <w:lvlText w:val="4.%2"/>
      <w:lvlJc w:val="left"/>
      <w:pPr>
        <w:tabs>
          <w:tab w:val="num" w:pos="851"/>
        </w:tabs>
        <w:ind w:left="851" w:hanging="851"/>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nsid w:val="60783375"/>
    <w:multiLevelType w:val="hybridMultilevel"/>
    <w:tmpl w:val="DFA08812"/>
    <w:lvl w:ilvl="0" w:tplc="BEB4985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nsid w:val="60EC0FA8"/>
    <w:multiLevelType w:val="hybridMultilevel"/>
    <w:tmpl w:val="DD1E50FA"/>
    <w:lvl w:ilvl="0" w:tplc="D996CB84">
      <w:start w:val="1"/>
      <w:numFmt w:val="decimal"/>
      <w:lvlText w:val=".%1"/>
      <w:lvlJc w:val="left"/>
      <w:pPr>
        <w:tabs>
          <w:tab w:val="num" w:pos="2310"/>
        </w:tabs>
        <w:ind w:left="2310" w:hanging="630"/>
      </w:pPr>
      <w:rPr>
        <w:rFonts w:ascii="Arial" w:hAnsi="Arial" w:hint="default"/>
        <w:sz w:val="22"/>
      </w:rPr>
    </w:lvl>
    <w:lvl w:ilvl="1" w:tplc="D996CB84">
      <w:start w:val="1"/>
      <w:numFmt w:val="decimal"/>
      <w:lvlText w:val=".%2"/>
      <w:lvlJc w:val="left"/>
      <w:pPr>
        <w:tabs>
          <w:tab w:val="num" w:pos="1590"/>
        </w:tabs>
        <w:ind w:left="1590" w:hanging="630"/>
      </w:pPr>
      <w:rPr>
        <w:rFonts w:ascii="Arial" w:hAnsi="Arial" w:hint="default"/>
        <w:sz w:val="22"/>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4571E5C"/>
    <w:multiLevelType w:val="hybridMultilevel"/>
    <w:tmpl w:val="EB70EC80"/>
    <w:lvl w:ilvl="0" w:tplc="D996CB84">
      <w:start w:val="1"/>
      <w:numFmt w:val="decimal"/>
      <w:lvlText w:val=".%1"/>
      <w:lvlJc w:val="left"/>
      <w:pPr>
        <w:ind w:left="1140" w:hanging="420"/>
      </w:pPr>
      <w:rPr>
        <w:rFonts w:ascii="Arial" w:hAnsi="Arial"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E9C38F6"/>
    <w:multiLevelType w:val="hybridMultilevel"/>
    <w:tmpl w:val="A1329E68"/>
    <w:lvl w:ilvl="0" w:tplc="DFAA027C">
      <w:start w:val="1"/>
      <w:numFmt w:val="decimal"/>
      <w:lvlText w:val="%1"/>
      <w:lvlJc w:val="left"/>
      <w:pPr>
        <w:tabs>
          <w:tab w:val="num" w:pos="851"/>
        </w:tabs>
        <w:ind w:left="0" w:firstLine="0"/>
      </w:pPr>
      <w:rPr>
        <w:rFonts w:hint="eastAsia"/>
      </w:rPr>
    </w:lvl>
    <w:lvl w:ilvl="1" w:tplc="C3CAB25C">
      <w:start w:val="1"/>
      <w:numFmt w:val="bullet"/>
      <w:lvlText w:val=""/>
      <w:lvlJc w:val="left"/>
      <w:pPr>
        <w:tabs>
          <w:tab w:val="num" w:pos="704"/>
        </w:tabs>
        <w:ind w:left="704" w:hanging="284"/>
      </w:pPr>
      <w:rPr>
        <w:rFonts w:ascii="Symbol" w:hAnsi="Symbol" w:hint="default"/>
        <w:color w:val="auto"/>
      </w:rPr>
    </w:lvl>
    <w:lvl w:ilvl="2" w:tplc="1FF6A688">
      <w:start w:val="2"/>
      <w:numFmt w:val="bullet"/>
      <w:lvlText w:val="-"/>
      <w:lvlJc w:val="left"/>
      <w:pPr>
        <w:tabs>
          <w:tab w:val="num" w:pos="1200"/>
        </w:tabs>
        <w:ind w:left="1200" w:hanging="360"/>
      </w:pPr>
      <w:rPr>
        <w:rFonts w:ascii="Arial" w:eastAsia="MS Gothic" w:hAnsi="Arial" w:cs="Arial"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6"/>
  </w:num>
  <w:num w:numId="2">
    <w:abstractNumId w:val="32"/>
  </w:num>
  <w:num w:numId="3">
    <w:abstractNumId w:val="21"/>
  </w:num>
  <w:num w:numId="4">
    <w:abstractNumId w:val="8"/>
  </w:num>
  <w:num w:numId="5">
    <w:abstractNumId w:val="23"/>
  </w:num>
  <w:num w:numId="6">
    <w:abstractNumId w:val="22"/>
  </w:num>
  <w:num w:numId="7">
    <w:abstractNumId w:val="24"/>
  </w:num>
  <w:num w:numId="8">
    <w:abstractNumId w:val="9"/>
  </w:num>
  <w:num w:numId="9">
    <w:abstractNumId w:val="26"/>
  </w:num>
  <w:num w:numId="10">
    <w:abstractNumId w:val="30"/>
  </w:num>
  <w:num w:numId="11">
    <w:abstractNumId w:val="5"/>
  </w:num>
  <w:num w:numId="12">
    <w:abstractNumId w:val="31"/>
  </w:num>
  <w:num w:numId="13">
    <w:abstractNumId w:val="27"/>
  </w:num>
  <w:num w:numId="14">
    <w:abstractNumId w:val="29"/>
  </w:num>
  <w:num w:numId="15">
    <w:abstractNumId w:val="1"/>
  </w:num>
  <w:num w:numId="16">
    <w:abstractNumId w:val="11"/>
  </w:num>
  <w:num w:numId="17">
    <w:abstractNumId w:val="19"/>
  </w:num>
  <w:num w:numId="18">
    <w:abstractNumId w:val="4"/>
  </w:num>
  <w:num w:numId="19">
    <w:abstractNumId w:val="20"/>
  </w:num>
  <w:num w:numId="20">
    <w:abstractNumId w:val="18"/>
  </w:num>
  <w:num w:numId="21">
    <w:abstractNumId w:val="0"/>
  </w:num>
  <w:num w:numId="22">
    <w:abstractNumId w:val="2"/>
  </w:num>
  <w:num w:numId="23">
    <w:abstractNumId w:val="16"/>
  </w:num>
  <w:num w:numId="24">
    <w:abstractNumId w:val="13"/>
  </w:num>
  <w:num w:numId="25">
    <w:abstractNumId w:val="37"/>
  </w:num>
  <w:num w:numId="26">
    <w:abstractNumId w:val="6"/>
  </w:num>
  <w:num w:numId="27">
    <w:abstractNumId w:val="12"/>
  </w:num>
  <w:num w:numId="28">
    <w:abstractNumId w:val="17"/>
  </w:num>
  <w:num w:numId="29">
    <w:abstractNumId w:val="38"/>
  </w:num>
  <w:num w:numId="30">
    <w:abstractNumId w:val="33"/>
  </w:num>
  <w:num w:numId="31">
    <w:abstractNumId w:val="10"/>
  </w:num>
  <w:num w:numId="32">
    <w:abstractNumId w:val="15"/>
  </w:num>
  <w:num w:numId="33">
    <w:abstractNumId w:val="35"/>
  </w:num>
  <w:num w:numId="34">
    <w:abstractNumId w:val="3"/>
  </w:num>
  <w:num w:numId="35">
    <w:abstractNumId w:val="14"/>
  </w:num>
  <w:num w:numId="36">
    <w:abstractNumId w:val="7"/>
  </w:num>
  <w:num w:numId="37">
    <w:abstractNumId w:val="25"/>
  </w:num>
  <w:num w:numId="38">
    <w:abstractNumId w:val="28"/>
  </w:num>
  <w:num w:numId="39">
    <w:abstractNumId w:val="34"/>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ja-JP"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2"/>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CBF"/>
    <w:rsid w:val="00001252"/>
    <w:rsid w:val="00005560"/>
    <w:rsid w:val="000110CF"/>
    <w:rsid w:val="00011E8C"/>
    <w:rsid w:val="000128C7"/>
    <w:rsid w:val="00012DDA"/>
    <w:rsid w:val="00013A12"/>
    <w:rsid w:val="000166E4"/>
    <w:rsid w:val="00016B06"/>
    <w:rsid w:val="00020228"/>
    <w:rsid w:val="000209FE"/>
    <w:rsid w:val="000215DA"/>
    <w:rsid w:val="00023CA6"/>
    <w:rsid w:val="00026537"/>
    <w:rsid w:val="00027E0D"/>
    <w:rsid w:val="00030FA4"/>
    <w:rsid w:val="00031FC4"/>
    <w:rsid w:val="0003301D"/>
    <w:rsid w:val="000331A7"/>
    <w:rsid w:val="00034B3D"/>
    <w:rsid w:val="00040284"/>
    <w:rsid w:val="00045A9F"/>
    <w:rsid w:val="0004611D"/>
    <w:rsid w:val="00047811"/>
    <w:rsid w:val="00050661"/>
    <w:rsid w:val="0005371A"/>
    <w:rsid w:val="00054696"/>
    <w:rsid w:val="00054F34"/>
    <w:rsid w:val="000608D7"/>
    <w:rsid w:val="00062694"/>
    <w:rsid w:val="00063BD8"/>
    <w:rsid w:val="0006466E"/>
    <w:rsid w:val="000677D8"/>
    <w:rsid w:val="00072C76"/>
    <w:rsid w:val="00075F0E"/>
    <w:rsid w:val="00076EA1"/>
    <w:rsid w:val="0008340E"/>
    <w:rsid w:val="00083546"/>
    <w:rsid w:val="00084769"/>
    <w:rsid w:val="00090E0D"/>
    <w:rsid w:val="000953CB"/>
    <w:rsid w:val="000A117E"/>
    <w:rsid w:val="000A2D88"/>
    <w:rsid w:val="000A4638"/>
    <w:rsid w:val="000A5B9F"/>
    <w:rsid w:val="000A6AF2"/>
    <w:rsid w:val="000B1E78"/>
    <w:rsid w:val="000B2B8E"/>
    <w:rsid w:val="000B358D"/>
    <w:rsid w:val="000B63F2"/>
    <w:rsid w:val="000C0CBF"/>
    <w:rsid w:val="000D1750"/>
    <w:rsid w:val="000D5D8B"/>
    <w:rsid w:val="000D5E92"/>
    <w:rsid w:val="000D73D2"/>
    <w:rsid w:val="000D776A"/>
    <w:rsid w:val="000D7E13"/>
    <w:rsid w:val="000E008A"/>
    <w:rsid w:val="000E06BD"/>
    <w:rsid w:val="000E0857"/>
    <w:rsid w:val="000E4430"/>
    <w:rsid w:val="000E5762"/>
    <w:rsid w:val="000E61EE"/>
    <w:rsid w:val="000E620D"/>
    <w:rsid w:val="000F007C"/>
    <w:rsid w:val="000F0E33"/>
    <w:rsid w:val="000F2451"/>
    <w:rsid w:val="000F2D26"/>
    <w:rsid w:val="000F3FB2"/>
    <w:rsid w:val="000F5133"/>
    <w:rsid w:val="000F5824"/>
    <w:rsid w:val="000F59E0"/>
    <w:rsid w:val="000F6E0B"/>
    <w:rsid w:val="000F7EE1"/>
    <w:rsid w:val="00102917"/>
    <w:rsid w:val="001048E3"/>
    <w:rsid w:val="001076B6"/>
    <w:rsid w:val="00110266"/>
    <w:rsid w:val="001112DE"/>
    <w:rsid w:val="001115D9"/>
    <w:rsid w:val="00112747"/>
    <w:rsid w:val="00121E67"/>
    <w:rsid w:val="001225E8"/>
    <w:rsid w:val="0012307E"/>
    <w:rsid w:val="00123BF5"/>
    <w:rsid w:val="00126D10"/>
    <w:rsid w:val="00127E6E"/>
    <w:rsid w:val="00132620"/>
    <w:rsid w:val="001327BC"/>
    <w:rsid w:val="001341D4"/>
    <w:rsid w:val="0013452D"/>
    <w:rsid w:val="0013499C"/>
    <w:rsid w:val="00134BE7"/>
    <w:rsid w:val="00134DCE"/>
    <w:rsid w:val="00135431"/>
    <w:rsid w:val="00135F85"/>
    <w:rsid w:val="00135FC9"/>
    <w:rsid w:val="00141292"/>
    <w:rsid w:val="0014220C"/>
    <w:rsid w:val="0014247C"/>
    <w:rsid w:val="00143076"/>
    <w:rsid w:val="00143256"/>
    <w:rsid w:val="0014365F"/>
    <w:rsid w:val="0015047D"/>
    <w:rsid w:val="00153696"/>
    <w:rsid w:val="00154F17"/>
    <w:rsid w:val="001571CE"/>
    <w:rsid w:val="0016015F"/>
    <w:rsid w:val="00161392"/>
    <w:rsid w:val="001628B3"/>
    <w:rsid w:val="0016772B"/>
    <w:rsid w:val="00171C65"/>
    <w:rsid w:val="00171EBB"/>
    <w:rsid w:val="00175C74"/>
    <w:rsid w:val="0017781F"/>
    <w:rsid w:val="001815F0"/>
    <w:rsid w:val="0018197E"/>
    <w:rsid w:val="00182484"/>
    <w:rsid w:val="00184D72"/>
    <w:rsid w:val="0018691E"/>
    <w:rsid w:val="001874A7"/>
    <w:rsid w:val="00190E88"/>
    <w:rsid w:val="0019146B"/>
    <w:rsid w:val="00191947"/>
    <w:rsid w:val="00191A4D"/>
    <w:rsid w:val="00194435"/>
    <w:rsid w:val="0019537C"/>
    <w:rsid w:val="001959AE"/>
    <w:rsid w:val="00196717"/>
    <w:rsid w:val="00197B72"/>
    <w:rsid w:val="001A1041"/>
    <w:rsid w:val="001A2FCF"/>
    <w:rsid w:val="001A308C"/>
    <w:rsid w:val="001A6CD6"/>
    <w:rsid w:val="001B2460"/>
    <w:rsid w:val="001B46F4"/>
    <w:rsid w:val="001B5665"/>
    <w:rsid w:val="001B6019"/>
    <w:rsid w:val="001B6FF4"/>
    <w:rsid w:val="001C3058"/>
    <w:rsid w:val="001C349F"/>
    <w:rsid w:val="001C77A9"/>
    <w:rsid w:val="001D1506"/>
    <w:rsid w:val="001D154B"/>
    <w:rsid w:val="001D15A5"/>
    <w:rsid w:val="001D1DF3"/>
    <w:rsid w:val="001D5B30"/>
    <w:rsid w:val="001D64EB"/>
    <w:rsid w:val="001E1C1E"/>
    <w:rsid w:val="001E425E"/>
    <w:rsid w:val="001E5FFF"/>
    <w:rsid w:val="001E6D90"/>
    <w:rsid w:val="001F17D2"/>
    <w:rsid w:val="001F1CB3"/>
    <w:rsid w:val="001F2413"/>
    <w:rsid w:val="001F4E68"/>
    <w:rsid w:val="001F53EE"/>
    <w:rsid w:val="001F5B1F"/>
    <w:rsid w:val="00202E1D"/>
    <w:rsid w:val="0020585E"/>
    <w:rsid w:val="00206EB5"/>
    <w:rsid w:val="0020794C"/>
    <w:rsid w:val="00212EDC"/>
    <w:rsid w:val="00213394"/>
    <w:rsid w:val="0021355E"/>
    <w:rsid w:val="002175DE"/>
    <w:rsid w:val="002208E1"/>
    <w:rsid w:val="00220D61"/>
    <w:rsid w:val="00222C22"/>
    <w:rsid w:val="002258CE"/>
    <w:rsid w:val="002278D3"/>
    <w:rsid w:val="0023096A"/>
    <w:rsid w:val="00231D2A"/>
    <w:rsid w:val="002320AA"/>
    <w:rsid w:val="00233CD9"/>
    <w:rsid w:val="00235BDD"/>
    <w:rsid w:val="00237B1D"/>
    <w:rsid w:val="0024074B"/>
    <w:rsid w:val="00243E36"/>
    <w:rsid w:val="0024589B"/>
    <w:rsid w:val="00247759"/>
    <w:rsid w:val="00247DD5"/>
    <w:rsid w:val="0025133D"/>
    <w:rsid w:val="0025169B"/>
    <w:rsid w:val="00252C1A"/>
    <w:rsid w:val="00252EA8"/>
    <w:rsid w:val="00253A2A"/>
    <w:rsid w:val="00254C24"/>
    <w:rsid w:val="00254F5B"/>
    <w:rsid w:val="00255988"/>
    <w:rsid w:val="00255F65"/>
    <w:rsid w:val="00257CFE"/>
    <w:rsid w:val="002601DF"/>
    <w:rsid w:val="002603B8"/>
    <w:rsid w:val="00261999"/>
    <w:rsid w:val="00264020"/>
    <w:rsid w:val="00265C9D"/>
    <w:rsid w:val="00266D95"/>
    <w:rsid w:val="0026735F"/>
    <w:rsid w:val="00270C3C"/>
    <w:rsid w:val="00271259"/>
    <w:rsid w:val="00273D38"/>
    <w:rsid w:val="002774EF"/>
    <w:rsid w:val="002812B0"/>
    <w:rsid w:val="00281983"/>
    <w:rsid w:val="00281E3E"/>
    <w:rsid w:val="0028333B"/>
    <w:rsid w:val="00283894"/>
    <w:rsid w:val="00285505"/>
    <w:rsid w:val="002856F0"/>
    <w:rsid w:val="00285810"/>
    <w:rsid w:val="00285A0E"/>
    <w:rsid w:val="002870EF"/>
    <w:rsid w:val="00293522"/>
    <w:rsid w:val="00297C8C"/>
    <w:rsid w:val="002A055C"/>
    <w:rsid w:val="002A07C9"/>
    <w:rsid w:val="002A1473"/>
    <w:rsid w:val="002A3DE0"/>
    <w:rsid w:val="002A7161"/>
    <w:rsid w:val="002B26E0"/>
    <w:rsid w:val="002B5576"/>
    <w:rsid w:val="002B71AF"/>
    <w:rsid w:val="002B77D8"/>
    <w:rsid w:val="002C529F"/>
    <w:rsid w:val="002D1A9A"/>
    <w:rsid w:val="002D1BB1"/>
    <w:rsid w:val="002D36C8"/>
    <w:rsid w:val="002D5461"/>
    <w:rsid w:val="002D5546"/>
    <w:rsid w:val="002E0E1B"/>
    <w:rsid w:val="002E1F6E"/>
    <w:rsid w:val="002E33AA"/>
    <w:rsid w:val="002F0526"/>
    <w:rsid w:val="002F2717"/>
    <w:rsid w:val="002F56FA"/>
    <w:rsid w:val="002F5A52"/>
    <w:rsid w:val="00301CC3"/>
    <w:rsid w:val="003048D9"/>
    <w:rsid w:val="00305883"/>
    <w:rsid w:val="00307277"/>
    <w:rsid w:val="00310AFC"/>
    <w:rsid w:val="003139BF"/>
    <w:rsid w:val="00315343"/>
    <w:rsid w:val="00315A17"/>
    <w:rsid w:val="003175EE"/>
    <w:rsid w:val="003206EB"/>
    <w:rsid w:val="0032380B"/>
    <w:rsid w:val="0032477E"/>
    <w:rsid w:val="00324895"/>
    <w:rsid w:val="00324DD5"/>
    <w:rsid w:val="00327840"/>
    <w:rsid w:val="00330399"/>
    <w:rsid w:val="0033053D"/>
    <w:rsid w:val="0033136D"/>
    <w:rsid w:val="00331BAF"/>
    <w:rsid w:val="00333ABD"/>
    <w:rsid w:val="00334ABF"/>
    <w:rsid w:val="0034384C"/>
    <w:rsid w:val="00346D3B"/>
    <w:rsid w:val="00354743"/>
    <w:rsid w:val="003548A6"/>
    <w:rsid w:val="00357907"/>
    <w:rsid w:val="003604FD"/>
    <w:rsid w:val="003616A1"/>
    <w:rsid w:val="0036170C"/>
    <w:rsid w:val="00361C5E"/>
    <w:rsid w:val="00362CAD"/>
    <w:rsid w:val="003636A8"/>
    <w:rsid w:val="00364724"/>
    <w:rsid w:val="0036472B"/>
    <w:rsid w:val="00366613"/>
    <w:rsid w:val="00371D07"/>
    <w:rsid w:val="00372E9D"/>
    <w:rsid w:val="0037364D"/>
    <w:rsid w:val="00373B44"/>
    <w:rsid w:val="00376C4E"/>
    <w:rsid w:val="00382B6B"/>
    <w:rsid w:val="00384B33"/>
    <w:rsid w:val="00385CDF"/>
    <w:rsid w:val="00390EEE"/>
    <w:rsid w:val="003915AF"/>
    <w:rsid w:val="003961C1"/>
    <w:rsid w:val="003A0E37"/>
    <w:rsid w:val="003A35E0"/>
    <w:rsid w:val="003B3A1E"/>
    <w:rsid w:val="003B3BCB"/>
    <w:rsid w:val="003B3EE6"/>
    <w:rsid w:val="003B46EB"/>
    <w:rsid w:val="003B5E13"/>
    <w:rsid w:val="003B627C"/>
    <w:rsid w:val="003B6ADA"/>
    <w:rsid w:val="003B6D1D"/>
    <w:rsid w:val="003C16D2"/>
    <w:rsid w:val="003C2B1B"/>
    <w:rsid w:val="003C4959"/>
    <w:rsid w:val="003C56B9"/>
    <w:rsid w:val="003C73A4"/>
    <w:rsid w:val="003D0783"/>
    <w:rsid w:val="003D4121"/>
    <w:rsid w:val="003D583E"/>
    <w:rsid w:val="003D7E48"/>
    <w:rsid w:val="003E1BBF"/>
    <w:rsid w:val="003E3F4E"/>
    <w:rsid w:val="003E4058"/>
    <w:rsid w:val="003F03A6"/>
    <w:rsid w:val="003F06AE"/>
    <w:rsid w:val="003F1C42"/>
    <w:rsid w:val="003F2393"/>
    <w:rsid w:val="003F3DD2"/>
    <w:rsid w:val="003F4C7C"/>
    <w:rsid w:val="003F595B"/>
    <w:rsid w:val="003F5C54"/>
    <w:rsid w:val="003F7A69"/>
    <w:rsid w:val="00400B49"/>
    <w:rsid w:val="004017B6"/>
    <w:rsid w:val="00401E18"/>
    <w:rsid w:val="004022E1"/>
    <w:rsid w:val="00402556"/>
    <w:rsid w:val="00402D53"/>
    <w:rsid w:val="00402E61"/>
    <w:rsid w:val="00404640"/>
    <w:rsid w:val="00410084"/>
    <w:rsid w:val="0041125E"/>
    <w:rsid w:val="00411BBA"/>
    <w:rsid w:val="00413416"/>
    <w:rsid w:val="004225AF"/>
    <w:rsid w:val="0043092A"/>
    <w:rsid w:val="004326D2"/>
    <w:rsid w:val="00432C5C"/>
    <w:rsid w:val="00434E6C"/>
    <w:rsid w:val="00435A8F"/>
    <w:rsid w:val="00437023"/>
    <w:rsid w:val="00444570"/>
    <w:rsid w:val="004460B2"/>
    <w:rsid w:val="00447DBE"/>
    <w:rsid w:val="004528AE"/>
    <w:rsid w:val="004555BD"/>
    <w:rsid w:val="00456312"/>
    <w:rsid w:val="004601F8"/>
    <w:rsid w:val="00460205"/>
    <w:rsid w:val="00462A11"/>
    <w:rsid w:val="00464765"/>
    <w:rsid w:val="00464E29"/>
    <w:rsid w:val="004652AF"/>
    <w:rsid w:val="00465754"/>
    <w:rsid w:val="00466A3C"/>
    <w:rsid w:val="00466B06"/>
    <w:rsid w:val="004713AE"/>
    <w:rsid w:val="00472181"/>
    <w:rsid w:val="00472814"/>
    <w:rsid w:val="00475842"/>
    <w:rsid w:val="00480F65"/>
    <w:rsid w:val="004832B6"/>
    <w:rsid w:val="00483A41"/>
    <w:rsid w:val="00485148"/>
    <w:rsid w:val="00486199"/>
    <w:rsid w:val="00487C08"/>
    <w:rsid w:val="00490CA1"/>
    <w:rsid w:val="00492D92"/>
    <w:rsid w:val="00493416"/>
    <w:rsid w:val="00494BFA"/>
    <w:rsid w:val="00496067"/>
    <w:rsid w:val="004A0891"/>
    <w:rsid w:val="004A0B9C"/>
    <w:rsid w:val="004C4A88"/>
    <w:rsid w:val="004D2E9A"/>
    <w:rsid w:val="004E1900"/>
    <w:rsid w:val="004E1E9B"/>
    <w:rsid w:val="004E58EC"/>
    <w:rsid w:val="004E6856"/>
    <w:rsid w:val="004E7870"/>
    <w:rsid w:val="004F12FE"/>
    <w:rsid w:val="004F1437"/>
    <w:rsid w:val="004F171B"/>
    <w:rsid w:val="004F217B"/>
    <w:rsid w:val="004F2B28"/>
    <w:rsid w:val="004F3013"/>
    <w:rsid w:val="004F352D"/>
    <w:rsid w:val="004F402E"/>
    <w:rsid w:val="004F45DD"/>
    <w:rsid w:val="00500175"/>
    <w:rsid w:val="005067A4"/>
    <w:rsid w:val="00507855"/>
    <w:rsid w:val="00511F5D"/>
    <w:rsid w:val="0051509E"/>
    <w:rsid w:val="00515CC5"/>
    <w:rsid w:val="00515FA4"/>
    <w:rsid w:val="00516886"/>
    <w:rsid w:val="00517BAC"/>
    <w:rsid w:val="0052128F"/>
    <w:rsid w:val="0052135B"/>
    <w:rsid w:val="00521E82"/>
    <w:rsid w:val="00522CEF"/>
    <w:rsid w:val="00526A53"/>
    <w:rsid w:val="00527629"/>
    <w:rsid w:val="005301FB"/>
    <w:rsid w:val="00533544"/>
    <w:rsid w:val="00541C2D"/>
    <w:rsid w:val="005420D3"/>
    <w:rsid w:val="0054235A"/>
    <w:rsid w:val="00542428"/>
    <w:rsid w:val="00543F68"/>
    <w:rsid w:val="0054509A"/>
    <w:rsid w:val="00546506"/>
    <w:rsid w:val="005472AE"/>
    <w:rsid w:val="00547FD7"/>
    <w:rsid w:val="00550506"/>
    <w:rsid w:val="00552814"/>
    <w:rsid w:val="005541A4"/>
    <w:rsid w:val="0055551C"/>
    <w:rsid w:val="005556D9"/>
    <w:rsid w:val="005568AF"/>
    <w:rsid w:val="005647A7"/>
    <w:rsid w:val="0056493F"/>
    <w:rsid w:val="005659A6"/>
    <w:rsid w:val="005675AE"/>
    <w:rsid w:val="005702DB"/>
    <w:rsid w:val="0057135B"/>
    <w:rsid w:val="005759F4"/>
    <w:rsid w:val="00575D1D"/>
    <w:rsid w:val="00575DFB"/>
    <w:rsid w:val="005775E8"/>
    <w:rsid w:val="005818C9"/>
    <w:rsid w:val="0058208B"/>
    <w:rsid w:val="00582824"/>
    <w:rsid w:val="00584801"/>
    <w:rsid w:val="005859B9"/>
    <w:rsid w:val="00587092"/>
    <w:rsid w:val="00587190"/>
    <w:rsid w:val="005917F0"/>
    <w:rsid w:val="00591931"/>
    <w:rsid w:val="00593490"/>
    <w:rsid w:val="0059362C"/>
    <w:rsid w:val="00594705"/>
    <w:rsid w:val="00596C2B"/>
    <w:rsid w:val="005A14DD"/>
    <w:rsid w:val="005A4776"/>
    <w:rsid w:val="005A4F94"/>
    <w:rsid w:val="005A5A10"/>
    <w:rsid w:val="005A779B"/>
    <w:rsid w:val="005B0632"/>
    <w:rsid w:val="005B092D"/>
    <w:rsid w:val="005B1945"/>
    <w:rsid w:val="005B19EA"/>
    <w:rsid w:val="005B2DA5"/>
    <w:rsid w:val="005B40A9"/>
    <w:rsid w:val="005B5E87"/>
    <w:rsid w:val="005C21FD"/>
    <w:rsid w:val="005C499D"/>
    <w:rsid w:val="005C7E01"/>
    <w:rsid w:val="005D5F31"/>
    <w:rsid w:val="005D74E3"/>
    <w:rsid w:val="005D773F"/>
    <w:rsid w:val="005D7C89"/>
    <w:rsid w:val="005E165F"/>
    <w:rsid w:val="005E293E"/>
    <w:rsid w:val="005E3A16"/>
    <w:rsid w:val="005E3EC7"/>
    <w:rsid w:val="005E44B5"/>
    <w:rsid w:val="005E51C0"/>
    <w:rsid w:val="005E560E"/>
    <w:rsid w:val="005F197B"/>
    <w:rsid w:val="005F2FB5"/>
    <w:rsid w:val="005F3530"/>
    <w:rsid w:val="005F574E"/>
    <w:rsid w:val="005F6E5A"/>
    <w:rsid w:val="005F7651"/>
    <w:rsid w:val="00600F72"/>
    <w:rsid w:val="0060238E"/>
    <w:rsid w:val="006053D5"/>
    <w:rsid w:val="00606F3E"/>
    <w:rsid w:val="0060797E"/>
    <w:rsid w:val="00612E47"/>
    <w:rsid w:val="00614E4A"/>
    <w:rsid w:val="006151DB"/>
    <w:rsid w:val="0061568F"/>
    <w:rsid w:val="00615ED1"/>
    <w:rsid w:val="0062118B"/>
    <w:rsid w:val="00621ABB"/>
    <w:rsid w:val="00623AA3"/>
    <w:rsid w:val="006243CB"/>
    <w:rsid w:val="006249D7"/>
    <w:rsid w:val="00624EEC"/>
    <w:rsid w:val="00626873"/>
    <w:rsid w:val="00626AE8"/>
    <w:rsid w:val="00634190"/>
    <w:rsid w:val="00634793"/>
    <w:rsid w:val="00644042"/>
    <w:rsid w:val="00644B5E"/>
    <w:rsid w:val="00647624"/>
    <w:rsid w:val="006525DB"/>
    <w:rsid w:val="006534A7"/>
    <w:rsid w:val="006535F7"/>
    <w:rsid w:val="006542C7"/>
    <w:rsid w:val="00655A8C"/>
    <w:rsid w:val="00663C4E"/>
    <w:rsid w:val="006679C0"/>
    <w:rsid w:val="00671983"/>
    <w:rsid w:val="0067483B"/>
    <w:rsid w:val="0067698F"/>
    <w:rsid w:val="00677F0B"/>
    <w:rsid w:val="00682540"/>
    <w:rsid w:val="00686CD8"/>
    <w:rsid w:val="00690DAB"/>
    <w:rsid w:val="0069378A"/>
    <w:rsid w:val="006A0872"/>
    <w:rsid w:val="006A09D5"/>
    <w:rsid w:val="006A1D1F"/>
    <w:rsid w:val="006A5C6D"/>
    <w:rsid w:val="006A62AE"/>
    <w:rsid w:val="006A64D8"/>
    <w:rsid w:val="006A7286"/>
    <w:rsid w:val="006B1235"/>
    <w:rsid w:val="006B3403"/>
    <w:rsid w:val="006B679B"/>
    <w:rsid w:val="006C0BDE"/>
    <w:rsid w:val="006C134C"/>
    <w:rsid w:val="006C2816"/>
    <w:rsid w:val="006C3F5B"/>
    <w:rsid w:val="006C42E0"/>
    <w:rsid w:val="006C60D4"/>
    <w:rsid w:val="006D42DE"/>
    <w:rsid w:val="006D493A"/>
    <w:rsid w:val="006E245B"/>
    <w:rsid w:val="006E4019"/>
    <w:rsid w:val="006E403F"/>
    <w:rsid w:val="006E5784"/>
    <w:rsid w:val="006E5AB6"/>
    <w:rsid w:val="006E5DFA"/>
    <w:rsid w:val="006E6B93"/>
    <w:rsid w:val="006F08FD"/>
    <w:rsid w:val="006F142E"/>
    <w:rsid w:val="006F1AFE"/>
    <w:rsid w:val="006F2D0C"/>
    <w:rsid w:val="006F5803"/>
    <w:rsid w:val="006F6581"/>
    <w:rsid w:val="006F6B44"/>
    <w:rsid w:val="006F6EC0"/>
    <w:rsid w:val="00701231"/>
    <w:rsid w:val="0070297F"/>
    <w:rsid w:val="00703EB6"/>
    <w:rsid w:val="00704249"/>
    <w:rsid w:val="00707058"/>
    <w:rsid w:val="00707A40"/>
    <w:rsid w:val="00710A2F"/>
    <w:rsid w:val="0071317C"/>
    <w:rsid w:val="00716A92"/>
    <w:rsid w:val="007210AA"/>
    <w:rsid w:val="007216C9"/>
    <w:rsid w:val="007223C3"/>
    <w:rsid w:val="00722678"/>
    <w:rsid w:val="00722DB4"/>
    <w:rsid w:val="007236AD"/>
    <w:rsid w:val="0072583A"/>
    <w:rsid w:val="0072735E"/>
    <w:rsid w:val="007319E9"/>
    <w:rsid w:val="0073403B"/>
    <w:rsid w:val="0073619B"/>
    <w:rsid w:val="0074041C"/>
    <w:rsid w:val="007421CB"/>
    <w:rsid w:val="0074260E"/>
    <w:rsid w:val="00744B0E"/>
    <w:rsid w:val="00744EEF"/>
    <w:rsid w:val="00745F58"/>
    <w:rsid w:val="00746E7D"/>
    <w:rsid w:val="007471C6"/>
    <w:rsid w:val="00750D23"/>
    <w:rsid w:val="00755357"/>
    <w:rsid w:val="00756CE6"/>
    <w:rsid w:val="00764552"/>
    <w:rsid w:val="00765288"/>
    <w:rsid w:val="00766900"/>
    <w:rsid w:val="00767D65"/>
    <w:rsid w:val="00771BE1"/>
    <w:rsid w:val="00772EE6"/>
    <w:rsid w:val="00774610"/>
    <w:rsid w:val="00775000"/>
    <w:rsid w:val="00776685"/>
    <w:rsid w:val="007856C7"/>
    <w:rsid w:val="00785AD6"/>
    <w:rsid w:val="00785ED3"/>
    <w:rsid w:val="00787762"/>
    <w:rsid w:val="00787909"/>
    <w:rsid w:val="0079464B"/>
    <w:rsid w:val="00794766"/>
    <w:rsid w:val="00797D85"/>
    <w:rsid w:val="007A1081"/>
    <w:rsid w:val="007A1780"/>
    <w:rsid w:val="007A190D"/>
    <w:rsid w:val="007A1C2E"/>
    <w:rsid w:val="007A23FA"/>
    <w:rsid w:val="007A289F"/>
    <w:rsid w:val="007A305B"/>
    <w:rsid w:val="007A3463"/>
    <w:rsid w:val="007A468B"/>
    <w:rsid w:val="007A5B7B"/>
    <w:rsid w:val="007B1471"/>
    <w:rsid w:val="007C1179"/>
    <w:rsid w:val="007C17E5"/>
    <w:rsid w:val="007C1A3C"/>
    <w:rsid w:val="007C1FF8"/>
    <w:rsid w:val="007C2259"/>
    <w:rsid w:val="007C3E7F"/>
    <w:rsid w:val="007C4CC1"/>
    <w:rsid w:val="007C606E"/>
    <w:rsid w:val="007C7049"/>
    <w:rsid w:val="007C7C51"/>
    <w:rsid w:val="007D22AD"/>
    <w:rsid w:val="007D6D18"/>
    <w:rsid w:val="007E3DAB"/>
    <w:rsid w:val="007E5112"/>
    <w:rsid w:val="007F023F"/>
    <w:rsid w:val="007F29DE"/>
    <w:rsid w:val="007F4A75"/>
    <w:rsid w:val="007F631A"/>
    <w:rsid w:val="007F7D63"/>
    <w:rsid w:val="00800C24"/>
    <w:rsid w:val="00801FBD"/>
    <w:rsid w:val="00804A3B"/>
    <w:rsid w:val="008056EF"/>
    <w:rsid w:val="008071A9"/>
    <w:rsid w:val="00814FC7"/>
    <w:rsid w:val="0081766A"/>
    <w:rsid w:val="00817D2F"/>
    <w:rsid w:val="00821563"/>
    <w:rsid w:val="00821944"/>
    <w:rsid w:val="00822158"/>
    <w:rsid w:val="00823680"/>
    <w:rsid w:val="008241DF"/>
    <w:rsid w:val="00824D4B"/>
    <w:rsid w:val="008263B3"/>
    <w:rsid w:val="008306E1"/>
    <w:rsid w:val="008315D4"/>
    <w:rsid w:val="00832665"/>
    <w:rsid w:val="00832EAF"/>
    <w:rsid w:val="008348EC"/>
    <w:rsid w:val="0083773D"/>
    <w:rsid w:val="00841186"/>
    <w:rsid w:val="008414DA"/>
    <w:rsid w:val="00843928"/>
    <w:rsid w:val="00845D7D"/>
    <w:rsid w:val="00847D32"/>
    <w:rsid w:val="008501C4"/>
    <w:rsid w:val="00854CA1"/>
    <w:rsid w:val="00857547"/>
    <w:rsid w:val="00861D21"/>
    <w:rsid w:val="00864ABD"/>
    <w:rsid w:val="00870FB1"/>
    <w:rsid w:val="00876618"/>
    <w:rsid w:val="00882C5B"/>
    <w:rsid w:val="008831C1"/>
    <w:rsid w:val="00883BC6"/>
    <w:rsid w:val="0088684C"/>
    <w:rsid w:val="008877FB"/>
    <w:rsid w:val="00892183"/>
    <w:rsid w:val="0089249C"/>
    <w:rsid w:val="00892CF3"/>
    <w:rsid w:val="00892E2F"/>
    <w:rsid w:val="0089414E"/>
    <w:rsid w:val="0089452E"/>
    <w:rsid w:val="0089745F"/>
    <w:rsid w:val="008978CB"/>
    <w:rsid w:val="008A0763"/>
    <w:rsid w:val="008A081E"/>
    <w:rsid w:val="008A10A3"/>
    <w:rsid w:val="008A1D2B"/>
    <w:rsid w:val="008A39C3"/>
    <w:rsid w:val="008A3B87"/>
    <w:rsid w:val="008A42A8"/>
    <w:rsid w:val="008A7428"/>
    <w:rsid w:val="008A7526"/>
    <w:rsid w:val="008B715A"/>
    <w:rsid w:val="008C0858"/>
    <w:rsid w:val="008C4155"/>
    <w:rsid w:val="008C472C"/>
    <w:rsid w:val="008D008D"/>
    <w:rsid w:val="008D0150"/>
    <w:rsid w:val="008D0B6D"/>
    <w:rsid w:val="008D37EF"/>
    <w:rsid w:val="008D4FBE"/>
    <w:rsid w:val="008D6CB0"/>
    <w:rsid w:val="008E145D"/>
    <w:rsid w:val="008E27F4"/>
    <w:rsid w:val="008E5DFE"/>
    <w:rsid w:val="008F28A6"/>
    <w:rsid w:val="008F3CE6"/>
    <w:rsid w:val="008F52DA"/>
    <w:rsid w:val="008F6F01"/>
    <w:rsid w:val="00900FC1"/>
    <w:rsid w:val="009012FE"/>
    <w:rsid w:val="00904EBB"/>
    <w:rsid w:val="00905817"/>
    <w:rsid w:val="009131DB"/>
    <w:rsid w:val="009143CC"/>
    <w:rsid w:val="0091563F"/>
    <w:rsid w:val="00920DB5"/>
    <w:rsid w:val="00924C34"/>
    <w:rsid w:val="00927BAA"/>
    <w:rsid w:val="00927C99"/>
    <w:rsid w:val="009314BB"/>
    <w:rsid w:val="00931999"/>
    <w:rsid w:val="009328A7"/>
    <w:rsid w:val="00933367"/>
    <w:rsid w:val="00933BF1"/>
    <w:rsid w:val="00934A87"/>
    <w:rsid w:val="00934DEC"/>
    <w:rsid w:val="009368F5"/>
    <w:rsid w:val="00937564"/>
    <w:rsid w:val="0094073F"/>
    <w:rsid w:val="00941A86"/>
    <w:rsid w:val="00942054"/>
    <w:rsid w:val="00943626"/>
    <w:rsid w:val="009437CD"/>
    <w:rsid w:val="00943BAD"/>
    <w:rsid w:val="00943F30"/>
    <w:rsid w:val="00944E48"/>
    <w:rsid w:val="0094799A"/>
    <w:rsid w:val="00951E65"/>
    <w:rsid w:val="00952714"/>
    <w:rsid w:val="00953225"/>
    <w:rsid w:val="0095669F"/>
    <w:rsid w:val="00956F29"/>
    <w:rsid w:val="0096088D"/>
    <w:rsid w:val="009638EF"/>
    <w:rsid w:val="00964261"/>
    <w:rsid w:val="00965A01"/>
    <w:rsid w:val="00971237"/>
    <w:rsid w:val="00973D12"/>
    <w:rsid w:val="0098056B"/>
    <w:rsid w:val="00986F10"/>
    <w:rsid w:val="0098756E"/>
    <w:rsid w:val="009911F5"/>
    <w:rsid w:val="0099123D"/>
    <w:rsid w:val="00992A62"/>
    <w:rsid w:val="009932F0"/>
    <w:rsid w:val="00994BD5"/>
    <w:rsid w:val="00995FFA"/>
    <w:rsid w:val="009A7B95"/>
    <w:rsid w:val="009B4120"/>
    <w:rsid w:val="009B4466"/>
    <w:rsid w:val="009B7068"/>
    <w:rsid w:val="009C05FD"/>
    <w:rsid w:val="009C14B5"/>
    <w:rsid w:val="009C299E"/>
    <w:rsid w:val="009C58C9"/>
    <w:rsid w:val="009D3802"/>
    <w:rsid w:val="009D628C"/>
    <w:rsid w:val="009D7678"/>
    <w:rsid w:val="009E0DE1"/>
    <w:rsid w:val="009E2B60"/>
    <w:rsid w:val="009E6AFA"/>
    <w:rsid w:val="009E723F"/>
    <w:rsid w:val="009F10EE"/>
    <w:rsid w:val="009F19B8"/>
    <w:rsid w:val="009F31B2"/>
    <w:rsid w:val="009F5A15"/>
    <w:rsid w:val="009F7464"/>
    <w:rsid w:val="00A01BAE"/>
    <w:rsid w:val="00A034A9"/>
    <w:rsid w:val="00A040DA"/>
    <w:rsid w:val="00A04393"/>
    <w:rsid w:val="00A057EF"/>
    <w:rsid w:val="00A07065"/>
    <w:rsid w:val="00A14ADF"/>
    <w:rsid w:val="00A22036"/>
    <w:rsid w:val="00A235F6"/>
    <w:rsid w:val="00A276BC"/>
    <w:rsid w:val="00A278D9"/>
    <w:rsid w:val="00A27A60"/>
    <w:rsid w:val="00A31A7E"/>
    <w:rsid w:val="00A325F9"/>
    <w:rsid w:val="00A34022"/>
    <w:rsid w:val="00A37F81"/>
    <w:rsid w:val="00A40301"/>
    <w:rsid w:val="00A40E4D"/>
    <w:rsid w:val="00A464D9"/>
    <w:rsid w:val="00A475D8"/>
    <w:rsid w:val="00A51ED4"/>
    <w:rsid w:val="00A575F4"/>
    <w:rsid w:val="00A60F37"/>
    <w:rsid w:val="00A6439F"/>
    <w:rsid w:val="00A64FDF"/>
    <w:rsid w:val="00A6536F"/>
    <w:rsid w:val="00A653B2"/>
    <w:rsid w:val="00A656D4"/>
    <w:rsid w:val="00A71516"/>
    <w:rsid w:val="00A74125"/>
    <w:rsid w:val="00A74EF0"/>
    <w:rsid w:val="00A75768"/>
    <w:rsid w:val="00A7661D"/>
    <w:rsid w:val="00A76FE3"/>
    <w:rsid w:val="00A8080D"/>
    <w:rsid w:val="00A815BA"/>
    <w:rsid w:val="00A81DE4"/>
    <w:rsid w:val="00A825C2"/>
    <w:rsid w:val="00A903D8"/>
    <w:rsid w:val="00A91387"/>
    <w:rsid w:val="00A973D0"/>
    <w:rsid w:val="00AA01ED"/>
    <w:rsid w:val="00AA122A"/>
    <w:rsid w:val="00AA2345"/>
    <w:rsid w:val="00AA26C1"/>
    <w:rsid w:val="00AA2CE0"/>
    <w:rsid w:val="00AA32E6"/>
    <w:rsid w:val="00AA65EF"/>
    <w:rsid w:val="00AB0040"/>
    <w:rsid w:val="00AB00EA"/>
    <w:rsid w:val="00AB098F"/>
    <w:rsid w:val="00AB0E98"/>
    <w:rsid w:val="00AB4137"/>
    <w:rsid w:val="00AC04C0"/>
    <w:rsid w:val="00AC0888"/>
    <w:rsid w:val="00AC5E2D"/>
    <w:rsid w:val="00AC6A72"/>
    <w:rsid w:val="00AC6F52"/>
    <w:rsid w:val="00AC739C"/>
    <w:rsid w:val="00AD0096"/>
    <w:rsid w:val="00AD0BE5"/>
    <w:rsid w:val="00AD2A1E"/>
    <w:rsid w:val="00AD378E"/>
    <w:rsid w:val="00AE2089"/>
    <w:rsid w:val="00AE2718"/>
    <w:rsid w:val="00AE28E4"/>
    <w:rsid w:val="00AE4411"/>
    <w:rsid w:val="00AE6B25"/>
    <w:rsid w:val="00AE7BC5"/>
    <w:rsid w:val="00AF0BE5"/>
    <w:rsid w:val="00AF15E2"/>
    <w:rsid w:val="00AF3B42"/>
    <w:rsid w:val="00AF5AF6"/>
    <w:rsid w:val="00AF5C18"/>
    <w:rsid w:val="00AF6C09"/>
    <w:rsid w:val="00B00D9A"/>
    <w:rsid w:val="00B0167F"/>
    <w:rsid w:val="00B0396D"/>
    <w:rsid w:val="00B06EC6"/>
    <w:rsid w:val="00B11B60"/>
    <w:rsid w:val="00B12990"/>
    <w:rsid w:val="00B13CCC"/>
    <w:rsid w:val="00B14483"/>
    <w:rsid w:val="00B15CF3"/>
    <w:rsid w:val="00B17380"/>
    <w:rsid w:val="00B20485"/>
    <w:rsid w:val="00B22482"/>
    <w:rsid w:val="00B22658"/>
    <w:rsid w:val="00B22740"/>
    <w:rsid w:val="00B238D0"/>
    <w:rsid w:val="00B240CA"/>
    <w:rsid w:val="00B30273"/>
    <w:rsid w:val="00B320F6"/>
    <w:rsid w:val="00B366CE"/>
    <w:rsid w:val="00B37369"/>
    <w:rsid w:val="00B428CF"/>
    <w:rsid w:val="00B4307A"/>
    <w:rsid w:val="00B43C41"/>
    <w:rsid w:val="00B45A1B"/>
    <w:rsid w:val="00B45D98"/>
    <w:rsid w:val="00B46D41"/>
    <w:rsid w:val="00B5106B"/>
    <w:rsid w:val="00B52E4A"/>
    <w:rsid w:val="00B5336E"/>
    <w:rsid w:val="00B534FA"/>
    <w:rsid w:val="00B561B6"/>
    <w:rsid w:val="00B61B4A"/>
    <w:rsid w:val="00B622D9"/>
    <w:rsid w:val="00B62833"/>
    <w:rsid w:val="00B63083"/>
    <w:rsid w:val="00B67407"/>
    <w:rsid w:val="00B679BC"/>
    <w:rsid w:val="00B71ABD"/>
    <w:rsid w:val="00B7236F"/>
    <w:rsid w:val="00B74355"/>
    <w:rsid w:val="00B754B7"/>
    <w:rsid w:val="00B76959"/>
    <w:rsid w:val="00B774CB"/>
    <w:rsid w:val="00B81C58"/>
    <w:rsid w:val="00B85CD3"/>
    <w:rsid w:val="00B85EEC"/>
    <w:rsid w:val="00B87C90"/>
    <w:rsid w:val="00B91754"/>
    <w:rsid w:val="00B92514"/>
    <w:rsid w:val="00B946E1"/>
    <w:rsid w:val="00B94EC8"/>
    <w:rsid w:val="00B954E5"/>
    <w:rsid w:val="00B96998"/>
    <w:rsid w:val="00BA1590"/>
    <w:rsid w:val="00BA46CA"/>
    <w:rsid w:val="00BA63BA"/>
    <w:rsid w:val="00BA731E"/>
    <w:rsid w:val="00BB311C"/>
    <w:rsid w:val="00BB3381"/>
    <w:rsid w:val="00BB4441"/>
    <w:rsid w:val="00BB4FE5"/>
    <w:rsid w:val="00BB6116"/>
    <w:rsid w:val="00BB63A5"/>
    <w:rsid w:val="00BC076E"/>
    <w:rsid w:val="00BC0977"/>
    <w:rsid w:val="00BC0DE1"/>
    <w:rsid w:val="00BC298D"/>
    <w:rsid w:val="00BC7AD4"/>
    <w:rsid w:val="00BD080E"/>
    <w:rsid w:val="00BD3794"/>
    <w:rsid w:val="00BD4438"/>
    <w:rsid w:val="00BD65A2"/>
    <w:rsid w:val="00BD76AA"/>
    <w:rsid w:val="00BE3BF5"/>
    <w:rsid w:val="00BE3C6F"/>
    <w:rsid w:val="00BE4F68"/>
    <w:rsid w:val="00BF30F3"/>
    <w:rsid w:val="00BF5DA9"/>
    <w:rsid w:val="00C045C4"/>
    <w:rsid w:val="00C05AD3"/>
    <w:rsid w:val="00C13128"/>
    <w:rsid w:val="00C143B8"/>
    <w:rsid w:val="00C14C93"/>
    <w:rsid w:val="00C15083"/>
    <w:rsid w:val="00C20364"/>
    <w:rsid w:val="00C210CC"/>
    <w:rsid w:val="00C25E05"/>
    <w:rsid w:val="00C27C5E"/>
    <w:rsid w:val="00C30FCF"/>
    <w:rsid w:val="00C312D4"/>
    <w:rsid w:val="00C32256"/>
    <w:rsid w:val="00C32686"/>
    <w:rsid w:val="00C32FA7"/>
    <w:rsid w:val="00C35EF1"/>
    <w:rsid w:val="00C36DA8"/>
    <w:rsid w:val="00C40003"/>
    <w:rsid w:val="00C401D4"/>
    <w:rsid w:val="00C4352F"/>
    <w:rsid w:val="00C47EB9"/>
    <w:rsid w:val="00C536B1"/>
    <w:rsid w:val="00C612BB"/>
    <w:rsid w:val="00C66E5D"/>
    <w:rsid w:val="00C71204"/>
    <w:rsid w:val="00C729E6"/>
    <w:rsid w:val="00C72B55"/>
    <w:rsid w:val="00C73F4D"/>
    <w:rsid w:val="00C74600"/>
    <w:rsid w:val="00C7656B"/>
    <w:rsid w:val="00C765CE"/>
    <w:rsid w:val="00C82C5C"/>
    <w:rsid w:val="00C86382"/>
    <w:rsid w:val="00C876DC"/>
    <w:rsid w:val="00C90BC7"/>
    <w:rsid w:val="00C90CEC"/>
    <w:rsid w:val="00C9135A"/>
    <w:rsid w:val="00C93CAC"/>
    <w:rsid w:val="00C96440"/>
    <w:rsid w:val="00CA52D4"/>
    <w:rsid w:val="00CA5B9C"/>
    <w:rsid w:val="00CA738F"/>
    <w:rsid w:val="00CA7F6B"/>
    <w:rsid w:val="00CA7FEE"/>
    <w:rsid w:val="00CB3667"/>
    <w:rsid w:val="00CB36AE"/>
    <w:rsid w:val="00CB49E0"/>
    <w:rsid w:val="00CC100C"/>
    <w:rsid w:val="00CC2051"/>
    <w:rsid w:val="00CC231F"/>
    <w:rsid w:val="00CC29C7"/>
    <w:rsid w:val="00CC4808"/>
    <w:rsid w:val="00CD1C46"/>
    <w:rsid w:val="00CD1CD3"/>
    <w:rsid w:val="00CD3415"/>
    <w:rsid w:val="00CD3929"/>
    <w:rsid w:val="00CD4817"/>
    <w:rsid w:val="00CE1020"/>
    <w:rsid w:val="00CE128F"/>
    <w:rsid w:val="00CE1ED2"/>
    <w:rsid w:val="00CE3654"/>
    <w:rsid w:val="00CE3BA5"/>
    <w:rsid w:val="00CE5092"/>
    <w:rsid w:val="00CE5B6A"/>
    <w:rsid w:val="00CE639F"/>
    <w:rsid w:val="00CE63BC"/>
    <w:rsid w:val="00CE77C2"/>
    <w:rsid w:val="00CF0DFE"/>
    <w:rsid w:val="00CF3EDD"/>
    <w:rsid w:val="00D012F5"/>
    <w:rsid w:val="00D025DD"/>
    <w:rsid w:val="00D0369F"/>
    <w:rsid w:val="00D04EDF"/>
    <w:rsid w:val="00D10F4D"/>
    <w:rsid w:val="00D1187F"/>
    <w:rsid w:val="00D14BF1"/>
    <w:rsid w:val="00D15D39"/>
    <w:rsid w:val="00D20A0C"/>
    <w:rsid w:val="00D21934"/>
    <w:rsid w:val="00D221DD"/>
    <w:rsid w:val="00D25485"/>
    <w:rsid w:val="00D27455"/>
    <w:rsid w:val="00D31634"/>
    <w:rsid w:val="00D326FE"/>
    <w:rsid w:val="00D32FEC"/>
    <w:rsid w:val="00D348ED"/>
    <w:rsid w:val="00D355F6"/>
    <w:rsid w:val="00D364D3"/>
    <w:rsid w:val="00D37119"/>
    <w:rsid w:val="00D373FF"/>
    <w:rsid w:val="00D37C62"/>
    <w:rsid w:val="00D40EBD"/>
    <w:rsid w:val="00D415E5"/>
    <w:rsid w:val="00D42ADA"/>
    <w:rsid w:val="00D42ECF"/>
    <w:rsid w:val="00D460D2"/>
    <w:rsid w:val="00D46212"/>
    <w:rsid w:val="00D46ADF"/>
    <w:rsid w:val="00D47068"/>
    <w:rsid w:val="00D54364"/>
    <w:rsid w:val="00D545EB"/>
    <w:rsid w:val="00D561FE"/>
    <w:rsid w:val="00D5666A"/>
    <w:rsid w:val="00D56AD8"/>
    <w:rsid w:val="00D60063"/>
    <w:rsid w:val="00D60193"/>
    <w:rsid w:val="00D60348"/>
    <w:rsid w:val="00D603A4"/>
    <w:rsid w:val="00D70571"/>
    <w:rsid w:val="00D71AC2"/>
    <w:rsid w:val="00D74B58"/>
    <w:rsid w:val="00D75592"/>
    <w:rsid w:val="00D7695A"/>
    <w:rsid w:val="00D7786B"/>
    <w:rsid w:val="00D80040"/>
    <w:rsid w:val="00D809A5"/>
    <w:rsid w:val="00D80A9E"/>
    <w:rsid w:val="00D82A4D"/>
    <w:rsid w:val="00D83BAE"/>
    <w:rsid w:val="00D83C1A"/>
    <w:rsid w:val="00D83C46"/>
    <w:rsid w:val="00D86E55"/>
    <w:rsid w:val="00D87ABD"/>
    <w:rsid w:val="00D917B4"/>
    <w:rsid w:val="00D92ABC"/>
    <w:rsid w:val="00D94C05"/>
    <w:rsid w:val="00DA23D6"/>
    <w:rsid w:val="00DA2725"/>
    <w:rsid w:val="00DA3620"/>
    <w:rsid w:val="00DA4A28"/>
    <w:rsid w:val="00DA512E"/>
    <w:rsid w:val="00DA5158"/>
    <w:rsid w:val="00DA55E9"/>
    <w:rsid w:val="00DA749F"/>
    <w:rsid w:val="00DB0789"/>
    <w:rsid w:val="00DB0E88"/>
    <w:rsid w:val="00DB3896"/>
    <w:rsid w:val="00DB38BA"/>
    <w:rsid w:val="00DB4389"/>
    <w:rsid w:val="00DB5F10"/>
    <w:rsid w:val="00DB63F3"/>
    <w:rsid w:val="00DB67EF"/>
    <w:rsid w:val="00DC1746"/>
    <w:rsid w:val="00DC32D4"/>
    <w:rsid w:val="00DC43B7"/>
    <w:rsid w:val="00DC5F65"/>
    <w:rsid w:val="00DC70BC"/>
    <w:rsid w:val="00DD0CDF"/>
    <w:rsid w:val="00DD2F6A"/>
    <w:rsid w:val="00DD4558"/>
    <w:rsid w:val="00DD6D89"/>
    <w:rsid w:val="00DE0511"/>
    <w:rsid w:val="00DE17FA"/>
    <w:rsid w:val="00DE3289"/>
    <w:rsid w:val="00DE463A"/>
    <w:rsid w:val="00DE6098"/>
    <w:rsid w:val="00DF5D8A"/>
    <w:rsid w:val="00E0250A"/>
    <w:rsid w:val="00E030BD"/>
    <w:rsid w:val="00E1189D"/>
    <w:rsid w:val="00E11F0D"/>
    <w:rsid w:val="00E244D2"/>
    <w:rsid w:val="00E26766"/>
    <w:rsid w:val="00E321F7"/>
    <w:rsid w:val="00E33FD7"/>
    <w:rsid w:val="00E357C0"/>
    <w:rsid w:val="00E36E89"/>
    <w:rsid w:val="00E4415B"/>
    <w:rsid w:val="00E445FE"/>
    <w:rsid w:val="00E45589"/>
    <w:rsid w:val="00E460B3"/>
    <w:rsid w:val="00E47AE8"/>
    <w:rsid w:val="00E515B6"/>
    <w:rsid w:val="00E520E9"/>
    <w:rsid w:val="00E52E87"/>
    <w:rsid w:val="00E52F8A"/>
    <w:rsid w:val="00E539A0"/>
    <w:rsid w:val="00E56165"/>
    <w:rsid w:val="00E57124"/>
    <w:rsid w:val="00E64701"/>
    <w:rsid w:val="00E6779B"/>
    <w:rsid w:val="00E67F14"/>
    <w:rsid w:val="00E7018D"/>
    <w:rsid w:val="00E72361"/>
    <w:rsid w:val="00E74C73"/>
    <w:rsid w:val="00E75BBC"/>
    <w:rsid w:val="00E8014E"/>
    <w:rsid w:val="00E849BB"/>
    <w:rsid w:val="00E90698"/>
    <w:rsid w:val="00E90913"/>
    <w:rsid w:val="00E90AF7"/>
    <w:rsid w:val="00E935AA"/>
    <w:rsid w:val="00E93DB5"/>
    <w:rsid w:val="00E94B9C"/>
    <w:rsid w:val="00EA2E13"/>
    <w:rsid w:val="00EA6F8A"/>
    <w:rsid w:val="00EB6522"/>
    <w:rsid w:val="00EC4032"/>
    <w:rsid w:val="00EC691B"/>
    <w:rsid w:val="00ED2EB8"/>
    <w:rsid w:val="00ED35E9"/>
    <w:rsid w:val="00ED586F"/>
    <w:rsid w:val="00ED67D0"/>
    <w:rsid w:val="00ED75FC"/>
    <w:rsid w:val="00EE69AF"/>
    <w:rsid w:val="00EF10B8"/>
    <w:rsid w:val="00EF1D71"/>
    <w:rsid w:val="00EF2076"/>
    <w:rsid w:val="00EF355E"/>
    <w:rsid w:val="00EF4E34"/>
    <w:rsid w:val="00EF7F86"/>
    <w:rsid w:val="00F00E1C"/>
    <w:rsid w:val="00F015DA"/>
    <w:rsid w:val="00F01D02"/>
    <w:rsid w:val="00F04950"/>
    <w:rsid w:val="00F06F94"/>
    <w:rsid w:val="00F1046D"/>
    <w:rsid w:val="00F10FF5"/>
    <w:rsid w:val="00F11C7E"/>
    <w:rsid w:val="00F123AE"/>
    <w:rsid w:val="00F14F7D"/>
    <w:rsid w:val="00F1757E"/>
    <w:rsid w:val="00F205ED"/>
    <w:rsid w:val="00F22A3E"/>
    <w:rsid w:val="00F233C2"/>
    <w:rsid w:val="00F2514D"/>
    <w:rsid w:val="00F2594D"/>
    <w:rsid w:val="00F27F52"/>
    <w:rsid w:val="00F302DF"/>
    <w:rsid w:val="00F317ED"/>
    <w:rsid w:val="00F32FF1"/>
    <w:rsid w:val="00F335D9"/>
    <w:rsid w:val="00F34FAE"/>
    <w:rsid w:val="00F37646"/>
    <w:rsid w:val="00F40A13"/>
    <w:rsid w:val="00F4178E"/>
    <w:rsid w:val="00F43872"/>
    <w:rsid w:val="00F45BF2"/>
    <w:rsid w:val="00F51366"/>
    <w:rsid w:val="00F537A7"/>
    <w:rsid w:val="00F54203"/>
    <w:rsid w:val="00F63C8B"/>
    <w:rsid w:val="00F63F0A"/>
    <w:rsid w:val="00F70554"/>
    <w:rsid w:val="00F706B9"/>
    <w:rsid w:val="00F762FF"/>
    <w:rsid w:val="00F7683F"/>
    <w:rsid w:val="00F76E30"/>
    <w:rsid w:val="00F81565"/>
    <w:rsid w:val="00F81890"/>
    <w:rsid w:val="00F8451C"/>
    <w:rsid w:val="00F84624"/>
    <w:rsid w:val="00F871F4"/>
    <w:rsid w:val="00F90776"/>
    <w:rsid w:val="00F9080B"/>
    <w:rsid w:val="00F91A4A"/>
    <w:rsid w:val="00F94450"/>
    <w:rsid w:val="00F95749"/>
    <w:rsid w:val="00F96E2C"/>
    <w:rsid w:val="00F96EF8"/>
    <w:rsid w:val="00FA015C"/>
    <w:rsid w:val="00FA15E5"/>
    <w:rsid w:val="00FB0033"/>
    <w:rsid w:val="00FB1460"/>
    <w:rsid w:val="00FB21E5"/>
    <w:rsid w:val="00FB650B"/>
    <w:rsid w:val="00FC6FEF"/>
    <w:rsid w:val="00FC7C28"/>
    <w:rsid w:val="00FC7E0D"/>
    <w:rsid w:val="00FD0FB2"/>
    <w:rsid w:val="00FD14EA"/>
    <w:rsid w:val="00FD512B"/>
    <w:rsid w:val="00FD5277"/>
    <w:rsid w:val="00FD63C7"/>
    <w:rsid w:val="00FE0454"/>
    <w:rsid w:val="00FE0EDF"/>
    <w:rsid w:val="00FE2D4B"/>
    <w:rsid w:val="00FE6D0D"/>
    <w:rsid w:val="00FE7C83"/>
    <w:rsid w:val="00FE7F52"/>
    <w:rsid w:val="00FF08AC"/>
    <w:rsid w:val="00FF0A98"/>
    <w:rsid w:val="00FF1ABB"/>
    <w:rsid w:val="00FF244D"/>
    <w:rsid w:val="00FF5238"/>
    <w:rsid w:val="00FF55DD"/>
    <w:rsid w:val="00FF5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BC8E5E0-2773-4D7F-A848-1FD63C683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2AD"/>
    <w:pPr>
      <w:widowControl w:val="0"/>
      <w:jc w:val="both"/>
    </w:pPr>
    <w:rPr>
      <w:rFonts w:ascii="Times New Roman" w:hAnsi="Times New Roman"/>
      <w:kern w:val="2"/>
      <w:sz w:val="24"/>
      <w:szCs w:val="24"/>
      <w:lang w:val="en-GB"/>
    </w:rPr>
  </w:style>
  <w:style w:type="paragraph" w:styleId="Heading1">
    <w:name w:val="heading 1"/>
    <w:basedOn w:val="Normal"/>
    <w:next w:val="Normal"/>
    <w:qFormat/>
    <w:rsid w:val="007D22AD"/>
    <w:pPr>
      <w:keepNext/>
      <w:spacing w:line="300" w:lineRule="auto"/>
      <w:outlineLvl w:val="0"/>
    </w:pPr>
    <w:rPr>
      <w:rFonts w:ascii="Arial" w:eastAsia="MS Gothic" w:hAnsi="Arial"/>
    </w:rPr>
  </w:style>
  <w:style w:type="paragraph" w:styleId="Heading4">
    <w:name w:val="heading 4"/>
    <w:basedOn w:val="Normal"/>
    <w:next w:val="Normal"/>
    <w:qFormat/>
    <w:rsid w:val="007D22AD"/>
    <w:pPr>
      <w:keepNext/>
      <w:autoSpaceDE w:val="0"/>
      <w:autoSpaceDN w:val="0"/>
      <w:adjustRightInd w:val="0"/>
      <w:ind w:leftChars="400" w:left="400"/>
      <w:jc w:val="left"/>
      <w:outlineLvl w:val="3"/>
    </w:pPr>
    <w:rPr>
      <w:b/>
      <w:bCs/>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143CC"/>
    <w:pPr>
      <w:snapToGrid w:val="0"/>
      <w:jc w:val="left"/>
    </w:pPr>
  </w:style>
  <w:style w:type="paragraph" w:styleId="Header">
    <w:name w:val="header"/>
    <w:basedOn w:val="Normal"/>
    <w:rsid w:val="000E5762"/>
    <w:pPr>
      <w:tabs>
        <w:tab w:val="center" w:pos="4252"/>
        <w:tab w:val="right" w:pos="8504"/>
      </w:tabs>
      <w:snapToGrid w:val="0"/>
    </w:pPr>
    <w:rPr>
      <w:rFonts w:ascii="Arial" w:eastAsia="MS Gothic" w:hAnsi="Arial"/>
      <w:sz w:val="22"/>
    </w:rPr>
  </w:style>
  <w:style w:type="paragraph" w:styleId="Footer">
    <w:name w:val="footer"/>
    <w:basedOn w:val="Normal"/>
    <w:rsid w:val="007D22AD"/>
    <w:pPr>
      <w:tabs>
        <w:tab w:val="center" w:pos="4252"/>
        <w:tab w:val="right" w:pos="8504"/>
      </w:tabs>
      <w:snapToGrid w:val="0"/>
    </w:pPr>
  </w:style>
  <w:style w:type="character" w:styleId="PageNumber">
    <w:name w:val="page number"/>
    <w:basedOn w:val="DefaultParagraphFont"/>
    <w:rsid w:val="007D22AD"/>
  </w:style>
  <w:style w:type="character" w:styleId="FootnoteReference">
    <w:name w:val="footnote reference"/>
    <w:semiHidden/>
    <w:rsid w:val="009143CC"/>
    <w:rPr>
      <w:vertAlign w:val="superscript"/>
    </w:rPr>
  </w:style>
  <w:style w:type="paragraph" w:styleId="BalloonText">
    <w:name w:val="Balloon Text"/>
    <w:basedOn w:val="Normal"/>
    <w:semiHidden/>
    <w:rsid w:val="00B12990"/>
    <w:rPr>
      <w:rFonts w:ascii="Arial" w:eastAsia="MS Gothic" w:hAnsi="Arial"/>
      <w:sz w:val="18"/>
      <w:szCs w:val="18"/>
    </w:rPr>
  </w:style>
  <w:style w:type="character" w:styleId="CommentReference">
    <w:name w:val="annotation reference"/>
    <w:rsid w:val="00BF30F3"/>
    <w:rPr>
      <w:sz w:val="16"/>
      <w:szCs w:val="16"/>
    </w:rPr>
  </w:style>
  <w:style w:type="paragraph" w:styleId="CommentText">
    <w:name w:val="annotation text"/>
    <w:basedOn w:val="Normal"/>
    <w:link w:val="CommentTextChar"/>
    <w:rsid w:val="00BF30F3"/>
    <w:rPr>
      <w:sz w:val="20"/>
      <w:szCs w:val="20"/>
    </w:rPr>
  </w:style>
  <w:style w:type="character" w:customStyle="1" w:styleId="CommentTextChar">
    <w:name w:val="Comment Text Char"/>
    <w:link w:val="CommentText"/>
    <w:rsid w:val="00BF30F3"/>
    <w:rPr>
      <w:rFonts w:ascii="Times New Roman" w:hAnsi="Times New Roman"/>
      <w:kern w:val="2"/>
      <w:lang w:val="en-GB" w:eastAsia="ja-JP"/>
    </w:rPr>
  </w:style>
  <w:style w:type="paragraph" w:styleId="CommentSubject">
    <w:name w:val="annotation subject"/>
    <w:basedOn w:val="CommentText"/>
    <w:next w:val="CommentText"/>
    <w:link w:val="CommentSubjectChar"/>
    <w:rsid w:val="00BF30F3"/>
    <w:rPr>
      <w:b/>
      <w:bCs/>
    </w:rPr>
  </w:style>
  <w:style w:type="character" w:customStyle="1" w:styleId="CommentSubjectChar">
    <w:name w:val="Comment Subject Char"/>
    <w:link w:val="CommentSubject"/>
    <w:rsid w:val="00BF30F3"/>
    <w:rPr>
      <w:rFonts w:ascii="Times New Roman" w:hAnsi="Times New Roman"/>
      <w:b/>
      <w:bCs/>
      <w:kern w:val="2"/>
      <w:lang w:val="en-GB" w:eastAsia="ja-JP"/>
    </w:rPr>
  </w:style>
  <w:style w:type="paragraph" w:styleId="ListParagraph">
    <w:name w:val="List Paragraph"/>
    <w:basedOn w:val="Normal"/>
    <w:uiPriority w:val="34"/>
    <w:qFormat/>
    <w:rsid w:val="004F45DD"/>
    <w:pPr>
      <w:ind w:leftChars="400" w:left="840"/>
    </w:pPr>
  </w:style>
  <w:style w:type="paragraph" w:styleId="Revision">
    <w:name w:val="Revision"/>
    <w:hidden/>
    <w:uiPriority w:val="99"/>
    <w:semiHidden/>
    <w:rsid w:val="00DB67EF"/>
    <w:rPr>
      <w:rFonts w:ascii="Times New Roman" w:hAnsi="Times New Roman"/>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8997">
      <w:bodyDiv w:val="1"/>
      <w:marLeft w:val="0"/>
      <w:marRight w:val="0"/>
      <w:marTop w:val="0"/>
      <w:marBottom w:val="0"/>
      <w:divBdr>
        <w:top w:val="none" w:sz="0" w:space="0" w:color="auto"/>
        <w:left w:val="none" w:sz="0" w:space="0" w:color="auto"/>
        <w:bottom w:val="none" w:sz="0" w:space="0" w:color="auto"/>
        <w:right w:val="none" w:sz="0" w:space="0" w:color="auto"/>
      </w:divBdr>
    </w:div>
    <w:div w:id="11928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8DDF5-E9F0-4FF6-8C90-26044FE53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898</Words>
  <Characters>5124</Characters>
  <Application>Microsoft Office Word</Application>
  <DocSecurity>0</DocSecurity>
  <Lines>42</Lines>
  <Paragraphs>12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INTERNATIONAL MARITIME ORGANIZATION</vt:lpstr>
      <vt:lpstr>INTERNATIONAL MARITIME ORGANIZATION</vt:lpstr>
      <vt:lpstr>INTERNATIONAL MARITIME ORGANIZATION</vt:lpstr>
    </vt:vector>
  </TitlesOfParts>
  <Company>海上技術安全研究所</Company>
  <LinksUpToDate>false</LinksUpToDate>
  <CharactersWithSpaces>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MARITIME ORGANIZATION</dc:title>
  <dc:creator>太田　進</dc:creator>
  <cp:lastModifiedBy>Seamus Doyle</cp:lastModifiedBy>
  <cp:revision>3</cp:revision>
  <cp:lastPrinted>2015-03-30T23:57:00Z</cp:lastPrinted>
  <dcterms:created xsi:type="dcterms:W3CDTF">2016-03-17T18:19:00Z</dcterms:created>
  <dcterms:modified xsi:type="dcterms:W3CDTF">2016-03-17T18:52:00Z</dcterms:modified>
</cp:coreProperties>
</file>